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20A585AB">
                      <wp:simplePos x="0" y="0"/>
                      <wp:positionH relativeFrom="page">
                        <wp:posOffset>2533650</wp:posOffset>
                      </wp:positionH>
                      <wp:positionV relativeFrom="page">
                        <wp:posOffset>215900</wp:posOffset>
                      </wp:positionV>
                      <wp:extent cx="2124075" cy="81915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124075" cy="819150"/>
                              </a:xfrm>
                              <a:prstGeom prst="rect">
                                <a:avLst/>
                              </a:prstGeom>
                              <a:solidFill>
                                <a:schemeClr val="bg1"/>
                              </a:solidFill>
                              <a:ln w="6350">
                                <a:noFill/>
                              </a:ln>
                            </wps:spPr>
                            <wps:txbx>
                              <w:txbxContent>
                                <w:p w14:paraId="72448585" w14:textId="77777777" w:rsidR="008A0A52" w:rsidRDefault="008A0A52" w:rsidP="0037111D">
                                  <w:pPr>
                                    <w:pStyle w:val="Bezmezer"/>
                                    <w:rPr>
                                      <w:b/>
                                    </w:rPr>
                                  </w:pPr>
                                </w:p>
                                <w:p w14:paraId="7BB28175" w14:textId="62E12490" w:rsidR="008A0A52" w:rsidRDefault="008A0A52"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199.5pt;margin-top:17pt;width:167.25pt;height:6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" o:allowincell="f" fillcolor="white [3212]" stroked="f" strokeweight=".5pt">
                      <v:textbox>
                        <w:txbxContent>
                          <w:p w14:paraId="72448585" w14:textId="77777777" w:rsidR="008A0A52" w:rsidRDefault="008A0A52" w:rsidP="0037111D">
                            <w:pPr>
                              <w:pStyle w:val="Bezmezer"/>
                              <w:rPr>
                                <w:b/>
                              </w:rPr>
                            </w:pPr>
                          </w:p>
                          <w:p w14:paraId="7BB28175" w14:textId="62E12490" w:rsidR="008A0A52" w:rsidRDefault="008A0A52"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7AB96A8" w:rsidR="00F862D6" w:rsidRPr="001A6F12" w:rsidRDefault="00E800D0" w:rsidP="00E800D0">
            <w:pPr>
              <w:rPr>
                <w:szCs w:val="14"/>
              </w:rPr>
            </w:pPr>
            <w:r>
              <w:rPr>
                <w:szCs w:val="14"/>
              </w:rPr>
              <w:t>18181</w:t>
            </w:r>
            <w:r w:rsidR="00B841EE">
              <w:rPr>
                <w:szCs w:val="14"/>
              </w:rPr>
              <w:t>/</w:t>
            </w:r>
            <w:r>
              <w:rPr>
                <w:szCs w:val="14"/>
              </w:rPr>
              <w:t>2021</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1DAC273E" w:rsidR="00F862D6" w:rsidRPr="001A6F12" w:rsidRDefault="00E22492" w:rsidP="00E22492">
            <w:pPr>
              <w:rPr>
                <w:szCs w:val="14"/>
              </w:rPr>
            </w:pPr>
            <w:r>
              <w:rPr>
                <w:szCs w:val="14"/>
              </w:rPr>
              <w:t>13</w:t>
            </w:r>
            <w:r w:rsidR="003E6B9A" w:rsidRPr="001A6F12">
              <w:rPr>
                <w:szCs w:val="14"/>
              </w:rPr>
              <w:t>/</w:t>
            </w:r>
            <w:r>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4AC2664A" w:rsidR="00F862D6" w:rsidRPr="001A6F12" w:rsidRDefault="00E800D0" w:rsidP="00FE3455">
            <w:pPr>
              <w:rPr>
                <w:szCs w:val="14"/>
              </w:rPr>
            </w:pPr>
            <w:r>
              <w:rPr>
                <w:szCs w:val="14"/>
              </w:rPr>
              <w:t>Mgr. Kateřina Lacigová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1F8EA7A9" w:rsidR="009A7568" w:rsidRPr="001A6F12" w:rsidRDefault="00E800D0" w:rsidP="009A7568">
            <w:pPr>
              <w:rPr>
                <w:szCs w:val="14"/>
              </w:rPr>
            </w:pPr>
            <w:r>
              <w:rPr>
                <w:szCs w:val="14"/>
              </w:rPr>
              <w:t>+420 724 932 384</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1CB20AD" w:rsidR="009A7568" w:rsidRPr="00682FEC" w:rsidRDefault="00E800D0" w:rsidP="006104F6">
            <w:pPr>
              <w:rPr>
                <w:szCs w:val="14"/>
              </w:rPr>
            </w:pPr>
            <w:r w:rsidRPr="00682FEC">
              <w:rPr>
                <w:szCs w:val="14"/>
              </w:rPr>
              <w:t>Lacigova@spravazeleznic.cz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682FEC"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1CE7CBE7" w:rsidR="009A7568" w:rsidRPr="001A6F12" w:rsidRDefault="00E800D0" w:rsidP="009A7568">
            <w:pPr>
              <w:rPr>
                <w:szCs w:val="14"/>
              </w:rPr>
            </w:pPr>
            <w:r>
              <w:rPr>
                <w:szCs w:val="14"/>
              </w:rPr>
              <w:t>Datum:</w:t>
            </w:r>
          </w:p>
        </w:tc>
        <w:tc>
          <w:tcPr>
            <w:tcW w:w="2552" w:type="dxa"/>
          </w:tcPr>
          <w:p w14:paraId="6D76E1B7" w14:textId="473D4F63" w:rsidR="009A7568" w:rsidRPr="00682FEC" w:rsidRDefault="00E800D0" w:rsidP="009A7568">
            <w:pPr>
              <w:rPr>
                <w:szCs w:val="14"/>
              </w:rPr>
            </w:pPr>
            <w:r w:rsidRPr="00682FEC">
              <w:rPr>
                <w:szCs w:val="14"/>
              </w:rPr>
              <w:t>8. listopadu 2021</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259B0F78" w14:textId="77777777" w:rsidR="00E800D0"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06B0F0E6" w14:textId="77777777" w:rsidR="00E800D0" w:rsidRDefault="00E800D0" w:rsidP="00FC44E6">
      <w:pPr>
        <w:spacing w:after="0" w:line="240" w:lineRule="auto"/>
        <w:rPr>
          <w:rFonts w:eastAsia="Times New Roman" w:cs="Times New Roman"/>
          <w:lang w:eastAsia="cs-CZ"/>
        </w:rPr>
      </w:pPr>
    </w:p>
    <w:p w14:paraId="57DB9015" w14:textId="51796971" w:rsidR="00E800D0" w:rsidRPr="00E51B52" w:rsidRDefault="00FC44E6" w:rsidP="00E800D0">
      <w:pPr>
        <w:spacing w:after="0" w:line="240" w:lineRule="auto"/>
        <w:rPr>
          <w:rFonts w:ascii="Verdana" w:hAnsi="Verdana" w:cs="Arial"/>
          <w:b/>
        </w:rPr>
      </w:pPr>
      <w:r w:rsidRPr="00E800D0">
        <w:rPr>
          <w:rFonts w:eastAsia="Times New Roman" w:cs="Times New Roman"/>
          <w:color w:val="000000"/>
          <w:lang w:eastAsia="cs-CZ"/>
        </w:rPr>
        <w:t>na služby:</w:t>
      </w:r>
      <w:r w:rsidR="00E800D0">
        <w:rPr>
          <w:rFonts w:eastAsia="Times New Roman" w:cs="Times New Roman"/>
          <w:color w:val="000000"/>
          <w:lang w:eastAsia="cs-CZ"/>
        </w:rPr>
        <w:t xml:space="preserve"> </w:t>
      </w:r>
      <w:r w:rsidR="00E800D0" w:rsidRPr="00E51B52">
        <w:rPr>
          <w:rFonts w:eastAsia="Times New Roman" w:cs="Times New Roman"/>
          <w:b/>
          <w:i/>
          <w:color w:val="000000"/>
          <w:lang w:eastAsia="cs-CZ"/>
        </w:rPr>
        <w:t>V</w:t>
      </w:r>
      <w:r w:rsidR="00E800D0" w:rsidRPr="00E51B52">
        <w:rPr>
          <w:rFonts w:ascii="Verdana" w:hAnsi="Verdana" w:cs="Arial"/>
          <w:b/>
        </w:rPr>
        <w:t xml:space="preserve">ýkon odborného geotechnického dozoru </w:t>
      </w:r>
      <w:r w:rsidR="00E800D0" w:rsidRPr="00E800D0">
        <w:rPr>
          <w:rFonts w:ascii="Verdana" w:hAnsi="Verdana" w:cs="Arial"/>
        </w:rPr>
        <w:t>v rámci stavby</w:t>
      </w:r>
      <w:r w:rsidR="00E800D0" w:rsidRPr="00E51B52">
        <w:rPr>
          <w:rFonts w:ascii="Verdana" w:hAnsi="Verdana" w:cs="Arial"/>
          <w:b/>
        </w:rPr>
        <w:t xml:space="preserve"> </w:t>
      </w:r>
    </w:p>
    <w:p w14:paraId="44DC12AF" w14:textId="5B980805" w:rsidR="00FC44E6" w:rsidRPr="00FC44E6" w:rsidRDefault="00FC44E6" w:rsidP="00FC44E6">
      <w:pPr>
        <w:spacing w:after="0" w:line="240" w:lineRule="auto"/>
        <w:rPr>
          <w:rFonts w:eastAsia="Times New Roman" w:cs="Times New Roman"/>
          <w:color w:val="FF0000"/>
          <w:lang w:eastAsia="cs-CZ"/>
        </w:rPr>
      </w:pPr>
    </w:p>
    <w:p w14:paraId="3E7C6E70" w14:textId="7A8C250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E800D0">
        <w:rPr>
          <w:rFonts w:eastAsia="Times New Roman" w:cs="Times New Roman"/>
          <w:lang w:eastAsia="cs-CZ"/>
        </w:rPr>
        <w:t> </w:t>
      </w:r>
      <w:r w:rsidRPr="00FC44E6">
        <w:rPr>
          <w:rFonts w:eastAsia="Times New Roman" w:cs="Times New Roman"/>
          <w:lang w:eastAsia="cs-CZ"/>
        </w:rPr>
        <w:t>názvem</w:t>
      </w:r>
      <w:r w:rsidR="00E800D0">
        <w:rPr>
          <w:rFonts w:eastAsia="Times New Roman" w:cs="Times New Roman"/>
          <w:lang w:eastAsia="cs-CZ"/>
        </w:rPr>
        <w:t>:</w:t>
      </w:r>
      <w:r w:rsidRPr="00FC44E6">
        <w:rPr>
          <w:rFonts w:eastAsia="Times New Roman" w:cs="Times New Roman"/>
          <w:b/>
          <w:lang w:eastAsia="cs-CZ"/>
        </w:rPr>
        <w:t xml:space="preserve"> </w:t>
      </w:r>
      <w:r w:rsidRPr="008A0A52">
        <w:rPr>
          <w:rFonts w:eastAsia="Times New Roman" w:cs="Times New Roman"/>
          <w:b/>
          <w:lang w:eastAsia="cs-CZ"/>
        </w:rPr>
        <w:t>„</w:t>
      </w:r>
      <w:r w:rsidR="00E800D0" w:rsidRPr="008A0A52">
        <w:rPr>
          <w:rFonts w:ascii="Verdana" w:hAnsi="Verdana" w:cs="Arial"/>
          <w:b/>
        </w:rPr>
        <w:t>Dokončení I. žel. Koridoru v trať. Úseku Lanžhot (ČR) – Kúty (SR)</w:t>
      </w:r>
      <w:r w:rsidRPr="008A0A52">
        <w:rPr>
          <w:rFonts w:eastAsia="Times New Roman" w:cs="Times New Roman"/>
          <w:b/>
          <w:lang w:eastAsia="cs-CZ"/>
        </w:rPr>
        <w:t>“</w:t>
      </w:r>
    </w:p>
    <w:p w14:paraId="5F37790F" w14:textId="77777777" w:rsidR="00E800D0" w:rsidRDefault="00E800D0" w:rsidP="00FC44E6">
      <w:pPr>
        <w:widowControl w:val="0"/>
        <w:autoSpaceDE w:val="0"/>
        <w:autoSpaceDN w:val="0"/>
        <w:spacing w:after="0" w:line="240" w:lineRule="auto"/>
        <w:rPr>
          <w:rFonts w:eastAsia="Times New Roman" w:cs="Times New Roman"/>
          <w:color w:val="000000"/>
          <w:lang w:eastAsia="cs-CZ"/>
        </w:rPr>
      </w:pPr>
    </w:p>
    <w:p w14:paraId="46A58EA3" w14:textId="0DED2F2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w:t>
      </w:r>
      <w:r w:rsidR="00E800D0">
        <w:rPr>
          <w:rFonts w:eastAsia="Times New Roman" w:cs="Times New Roman"/>
          <w:lang w:eastAsia="cs-CZ"/>
        </w:rPr>
        <w:t xml:space="preserve"> 61721270</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3EFD4E9A" w:rsidR="00FC44E6" w:rsidRPr="00FC44E6" w:rsidRDefault="00FC44E6" w:rsidP="00FC44E6">
      <w:pPr>
        <w:spacing w:after="0" w:line="240" w:lineRule="auto"/>
        <w:ind w:hanging="284"/>
        <w:rPr>
          <w:rFonts w:eastAsia="Times New Roman" w:cs="Times New Roman"/>
          <w:lang w:eastAsia="cs-CZ"/>
        </w:rPr>
      </w:pPr>
    </w:p>
    <w:p w14:paraId="642E5DCF" w14:textId="77777777" w:rsidR="00E800D0"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E800D0">
        <w:rPr>
          <w:rFonts w:eastAsia="Times New Roman" w:cs="Times New Roman"/>
          <w:lang w:eastAsia="cs-CZ"/>
        </w:rPr>
        <w:t>.</w:t>
      </w:r>
    </w:p>
    <w:p w14:paraId="795F68FC" w14:textId="2D71073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 </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DA6AB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DA6AB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4CF80E2C"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p>
    <w:p w14:paraId="1FEC3FE0" w14:textId="77777777" w:rsidR="00E800D0" w:rsidRPr="00FC44E6" w:rsidRDefault="00E800D0" w:rsidP="00E800D0">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142479">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455B3556" w14:textId="77777777" w:rsidR="00E800D0" w:rsidRPr="00FC44E6" w:rsidRDefault="00E800D0" w:rsidP="00E800D0">
      <w:pPr>
        <w:spacing w:after="0" w:line="240" w:lineRule="auto"/>
        <w:ind w:left="426"/>
        <w:jc w:val="both"/>
        <w:rPr>
          <w:rFonts w:eastAsia="Times New Roman" w:cs="Times New Roman"/>
          <w:lang w:eastAsia="cs-CZ"/>
        </w:rPr>
      </w:pPr>
    </w:p>
    <w:p w14:paraId="634497B5" w14:textId="77777777" w:rsidR="00E800D0" w:rsidRPr="00FC44E6" w:rsidRDefault="00E800D0" w:rsidP="00FC44E6">
      <w:pPr>
        <w:spacing w:after="0" w:line="240" w:lineRule="auto"/>
        <w:ind w:left="426"/>
        <w:jc w:val="both"/>
        <w:rPr>
          <w:rFonts w:eastAsia="Times New Roman" w:cs="Times New Roman"/>
          <w:lang w:eastAsia="cs-CZ"/>
        </w:rPr>
      </w:pPr>
    </w:p>
    <w:p w14:paraId="1B0C43CE" w14:textId="77777777" w:rsidR="00F01FED" w:rsidRPr="00F01FED" w:rsidRDefault="00F01FED" w:rsidP="00DA6AB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4C2D66C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í</w:t>
      </w:r>
      <w:r w:rsidRPr="008A0A52">
        <w:rPr>
          <w:rFonts w:eastAsia="Times New Roman" w:cs="Times New Roman"/>
          <w:b/>
          <w:lang w:eastAsia="cs-CZ"/>
        </w:rPr>
        <w:t xml:space="preserve"> </w:t>
      </w:r>
      <w:r w:rsidR="00E800D0" w:rsidRPr="008A0A52">
        <w:rPr>
          <w:rFonts w:eastAsia="Times New Roman" w:cs="Times New Roman"/>
          <w:b/>
          <w:lang w:eastAsia="cs-CZ"/>
        </w:rPr>
        <w:t>1</w:t>
      </w:r>
      <w:r w:rsidR="008A0A52" w:rsidRPr="008A0A52">
        <w:rPr>
          <w:rFonts w:eastAsia="Times New Roman" w:cs="Times New Roman"/>
          <w:b/>
          <w:lang w:eastAsia="cs-CZ"/>
        </w:rPr>
        <w:t> 630 000,-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1399EE36" w14:textId="0612A790" w:rsidR="008A0A52" w:rsidRPr="00A537E2" w:rsidRDefault="00F01FED" w:rsidP="008A0A52">
      <w:pPr>
        <w:spacing w:after="0" w:line="240" w:lineRule="auto"/>
        <w:ind w:left="426"/>
        <w:jc w:val="both"/>
        <w:rPr>
          <w:rFonts w:eastAsia="Times New Roman" w:cs="Times New Roman"/>
          <w:lang w:eastAsia="cs-CZ"/>
        </w:rPr>
      </w:pPr>
      <w:r w:rsidRPr="00A537E2">
        <w:rPr>
          <w:rFonts w:eastAsia="Times New Roman" w:cs="Times New Roman"/>
          <w:b/>
          <w:lang w:eastAsia="cs-CZ"/>
        </w:rPr>
        <w:t>Předmětem VZ je</w:t>
      </w:r>
      <w:r w:rsidR="008A0A52" w:rsidRPr="00A537E2">
        <w:rPr>
          <w:rFonts w:eastAsia="Times New Roman" w:cs="Times New Roman"/>
          <w:b/>
          <w:lang w:eastAsia="cs-CZ"/>
        </w:rPr>
        <w:t xml:space="preserve"> </w:t>
      </w:r>
      <w:r w:rsidR="008A0A52" w:rsidRPr="00A537E2">
        <w:rPr>
          <w:rFonts w:cs="Arial"/>
        </w:rPr>
        <w:t xml:space="preserve">výkon odborného geotechnického dozoru pro stavbu </w:t>
      </w:r>
      <w:r w:rsidR="008A0A52" w:rsidRPr="00A537E2">
        <w:rPr>
          <w:rFonts w:eastAsia="Times New Roman" w:cs="Times New Roman"/>
          <w:lang w:eastAsia="cs-CZ"/>
        </w:rPr>
        <w:t>„</w:t>
      </w:r>
      <w:r w:rsidR="008A0A52" w:rsidRPr="00A537E2">
        <w:rPr>
          <w:rFonts w:ascii="Verdana" w:hAnsi="Verdana" w:cs="Arial"/>
        </w:rPr>
        <w:t>Dokončení I. žel. Koridoru v trať. Úseku Lanžhot (ČR) – Kúty (SR)</w:t>
      </w:r>
      <w:r w:rsidR="008A0A52" w:rsidRPr="00A537E2">
        <w:rPr>
          <w:rFonts w:eastAsia="Times New Roman" w:cs="Times New Roman"/>
          <w:lang w:eastAsia="cs-CZ"/>
        </w:rPr>
        <w:t>“</w:t>
      </w:r>
      <w:r w:rsidR="008A0A52" w:rsidRPr="00A537E2">
        <w:rPr>
          <w:rFonts w:cs="Arial"/>
        </w:rPr>
        <w:t xml:space="preserve">. </w:t>
      </w:r>
    </w:p>
    <w:p w14:paraId="40FFED68" w14:textId="77777777" w:rsidR="008A0A52" w:rsidRPr="00A537E2" w:rsidRDefault="008A0A52" w:rsidP="008A0A52">
      <w:pPr>
        <w:spacing w:after="60" w:line="276" w:lineRule="auto"/>
        <w:ind w:left="425"/>
        <w:rPr>
          <w:rFonts w:cs="Arial"/>
          <w:u w:val="single"/>
        </w:rPr>
      </w:pPr>
    </w:p>
    <w:p w14:paraId="1354460B" w14:textId="57A3C66B" w:rsidR="008A0A52" w:rsidRPr="00A537E2" w:rsidRDefault="008A0A52" w:rsidP="008A0A52">
      <w:pPr>
        <w:spacing w:after="60" w:line="276" w:lineRule="auto"/>
        <w:ind w:left="425"/>
        <w:rPr>
          <w:rFonts w:cs="Arial"/>
          <w:u w:val="single"/>
        </w:rPr>
      </w:pPr>
      <w:r w:rsidRPr="00A537E2">
        <w:rPr>
          <w:rFonts w:cs="Arial"/>
          <w:u w:val="single"/>
        </w:rPr>
        <w:t>Činnost geotechnického dozoru zahrnuje odborný dozor při:</w:t>
      </w:r>
    </w:p>
    <w:p w14:paraId="230FBEDB" w14:textId="77777777" w:rsidR="008A0A52" w:rsidRPr="00A537E2" w:rsidRDefault="008A0A52" w:rsidP="00DA6ABF">
      <w:pPr>
        <w:numPr>
          <w:ilvl w:val="0"/>
          <w:numId w:val="23"/>
        </w:numPr>
        <w:autoSpaceDN w:val="0"/>
        <w:spacing w:after="0" w:line="276" w:lineRule="auto"/>
        <w:rPr>
          <w:rFonts w:cs="Arial"/>
        </w:rPr>
      </w:pPr>
      <w:r w:rsidRPr="00A537E2">
        <w:rPr>
          <w:rFonts w:cs="Arial"/>
        </w:rPr>
        <w:t xml:space="preserve">ošetření či sanaci zemní pláně, </w:t>
      </w:r>
      <w:r w:rsidRPr="00A537E2">
        <w:rPr>
          <w:rFonts w:cs="Arial"/>
        </w:rPr>
        <w:tab/>
      </w:r>
    </w:p>
    <w:p w14:paraId="2E19AD81" w14:textId="77777777" w:rsidR="008A0A52" w:rsidRPr="00A537E2" w:rsidRDefault="008A0A52" w:rsidP="00DA6ABF">
      <w:pPr>
        <w:numPr>
          <w:ilvl w:val="0"/>
          <w:numId w:val="23"/>
        </w:numPr>
        <w:autoSpaceDN w:val="0"/>
        <w:spacing w:after="0" w:line="276" w:lineRule="auto"/>
        <w:rPr>
          <w:rFonts w:cs="Arial"/>
        </w:rPr>
      </w:pPr>
      <w:r w:rsidRPr="00A537E2">
        <w:rPr>
          <w:rFonts w:cs="Arial"/>
        </w:rPr>
        <w:t>zřizování konstrukčních vrstev,</w:t>
      </w:r>
      <w:r w:rsidRPr="00A537E2">
        <w:rPr>
          <w:rFonts w:cs="Arial"/>
        </w:rPr>
        <w:tab/>
      </w:r>
    </w:p>
    <w:p w14:paraId="2A21EE74" w14:textId="77777777" w:rsidR="008A0A52" w:rsidRPr="00A537E2" w:rsidRDefault="008A0A52" w:rsidP="00DA6ABF">
      <w:pPr>
        <w:numPr>
          <w:ilvl w:val="0"/>
          <w:numId w:val="23"/>
        </w:numPr>
        <w:autoSpaceDN w:val="0"/>
        <w:spacing w:after="0" w:line="276" w:lineRule="auto"/>
        <w:rPr>
          <w:rFonts w:cs="Arial"/>
        </w:rPr>
      </w:pPr>
      <w:r w:rsidRPr="00A537E2">
        <w:rPr>
          <w:rFonts w:cs="Arial"/>
        </w:rPr>
        <w:t>provádění kolejového lože,</w:t>
      </w:r>
    </w:p>
    <w:p w14:paraId="72C5A1A4" w14:textId="77777777" w:rsidR="008A0A52" w:rsidRPr="00A537E2" w:rsidRDefault="008A0A52" w:rsidP="00DA6ABF">
      <w:pPr>
        <w:numPr>
          <w:ilvl w:val="0"/>
          <w:numId w:val="23"/>
        </w:numPr>
        <w:autoSpaceDN w:val="0"/>
        <w:spacing w:after="0" w:line="276" w:lineRule="auto"/>
        <w:rPr>
          <w:rFonts w:cs="Arial"/>
        </w:rPr>
      </w:pPr>
      <w:r w:rsidRPr="00A537E2">
        <w:rPr>
          <w:rFonts w:cs="Arial"/>
        </w:rPr>
        <w:t>finálních úpravách tvaru železničního tělesa,</w:t>
      </w:r>
    </w:p>
    <w:p w14:paraId="22D7180D" w14:textId="77777777" w:rsidR="008A0A52" w:rsidRPr="00A537E2" w:rsidRDefault="008A0A52" w:rsidP="00DA6ABF">
      <w:pPr>
        <w:numPr>
          <w:ilvl w:val="0"/>
          <w:numId w:val="23"/>
        </w:numPr>
        <w:autoSpaceDN w:val="0"/>
        <w:spacing w:after="0" w:line="276" w:lineRule="auto"/>
        <w:rPr>
          <w:rFonts w:cs="Arial"/>
        </w:rPr>
      </w:pPr>
      <w:r w:rsidRPr="00A537E2">
        <w:rPr>
          <w:rFonts w:cs="Arial"/>
        </w:rPr>
        <w:t>použití geosyntetik,</w:t>
      </w:r>
    </w:p>
    <w:p w14:paraId="30C26DC9" w14:textId="77777777" w:rsidR="008A0A52" w:rsidRPr="00A537E2" w:rsidRDefault="008A0A52" w:rsidP="00DA6ABF">
      <w:pPr>
        <w:numPr>
          <w:ilvl w:val="0"/>
          <w:numId w:val="23"/>
        </w:numPr>
        <w:autoSpaceDN w:val="0"/>
        <w:spacing w:after="0" w:line="276" w:lineRule="auto"/>
        <w:rPr>
          <w:rFonts w:cs="Arial"/>
        </w:rPr>
      </w:pPr>
      <w:r w:rsidRPr="00A537E2">
        <w:rPr>
          <w:rFonts w:cs="Arial"/>
        </w:rPr>
        <w:t>zřizování odvodnění,</w:t>
      </w:r>
    </w:p>
    <w:p w14:paraId="2DFA814D" w14:textId="77777777" w:rsidR="008A0A52" w:rsidRPr="00A537E2" w:rsidRDefault="008A0A52" w:rsidP="00DA6ABF">
      <w:pPr>
        <w:numPr>
          <w:ilvl w:val="0"/>
          <w:numId w:val="23"/>
        </w:numPr>
        <w:autoSpaceDN w:val="0"/>
        <w:spacing w:after="0" w:line="276" w:lineRule="auto"/>
        <w:rPr>
          <w:rFonts w:cs="Arial"/>
        </w:rPr>
      </w:pPr>
      <w:r w:rsidRPr="00A537E2">
        <w:rPr>
          <w:rFonts w:cs="Arial"/>
        </w:rPr>
        <w:t>zakládání umělých staveb,</w:t>
      </w:r>
    </w:p>
    <w:p w14:paraId="7E3F332C" w14:textId="77777777" w:rsidR="008A0A52" w:rsidRPr="00A537E2" w:rsidRDefault="008A0A52" w:rsidP="00DA6ABF">
      <w:pPr>
        <w:numPr>
          <w:ilvl w:val="0"/>
          <w:numId w:val="23"/>
        </w:numPr>
        <w:autoSpaceDN w:val="0"/>
        <w:spacing w:after="0" w:line="276" w:lineRule="auto"/>
        <w:rPr>
          <w:rFonts w:cs="Arial"/>
        </w:rPr>
      </w:pPr>
      <w:r w:rsidRPr="00A537E2">
        <w:rPr>
          <w:rFonts w:cs="Arial"/>
        </w:rPr>
        <w:t>provádění kontrolních zkoušek dle požadavků objednatele,</w:t>
      </w:r>
    </w:p>
    <w:p w14:paraId="599B14C5" w14:textId="77777777" w:rsidR="008A0A52" w:rsidRPr="00A537E2" w:rsidRDefault="008A0A52" w:rsidP="00DA6ABF">
      <w:pPr>
        <w:numPr>
          <w:ilvl w:val="0"/>
          <w:numId w:val="23"/>
        </w:numPr>
        <w:autoSpaceDN w:val="0"/>
        <w:spacing w:after="0" w:line="276" w:lineRule="auto"/>
        <w:ind w:right="419"/>
        <w:jc w:val="both"/>
        <w:rPr>
          <w:rFonts w:cs="Arial"/>
        </w:rPr>
      </w:pPr>
      <w:r w:rsidRPr="00A537E2">
        <w:rPr>
          <w:rFonts w:cs="Arial"/>
        </w:rPr>
        <w:t>vypracování závěrečné zprávy GT dozoru o sledovaném úseku stavby a spolupráce při konečném stanovisku investora pro přejímku prací včetně konzultační činnosti podle požadavků objednatele.</w:t>
      </w:r>
    </w:p>
    <w:p w14:paraId="0B3AFAC3" w14:textId="77777777" w:rsidR="008A0A52" w:rsidRPr="00A537E2" w:rsidRDefault="008A0A52" w:rsidP="008A0A52">
      <w:pPr>
        <w:autoSpaceDE w:val="0"/>
        <w:autoSpaceDN w:val="0"/>
        <w:spacing w:after="0" w:line="240" w:lineRule="auto"/>
        <w:rPr>
          <w:rFonts w:eastAsia="Times New Roman" w:cs="Arial"/>
          <w:lang w:eastAsia="cs-CZ"/>
        </w:rPr>
      </w:pPr>
    </w:p>
    <w:p w14:paraId="70B2CB5A" w14:textId="77777777" w:rsidR="008A0A52" w:rsidRPr="00A537E2" w:rsidRDefault="008A0A52" w:rsidP="008A0A52">
      <w:pPr>
        <w:pStyle w:val="Zkladntext2"/>
        <w:spacing w:line="240" w:lineRule="auto"/>
        <w:ind w:left="426" w:right="419"/>
        <w:jc w:val="both"/>
        <w:rPr>
          <w:rFonts w:cs="Arial"/>
        </w:rPr>
      </w:pPr>
      <w:r w:rsidRPr="00A537E2">
        <w:rPr>
          <w:rFonts w:cs="Arial"/>
        </w:rPr>
        <w:t>Geotechnický dozor bude vykonáván nárazově na vyzvání odpovědného pracovníka objednatele.</w:t>
      </w:r>
    </w:p>
    <w:p w14:paraId="16302499" w14:textId="77777777" w:rsidR="008A0A52" w:rsidRPr="00A537E2" w:rsidRDefault="008A0A52" w:rsidP="008A0A52">
      <w:pPr>
        <w:spacing w:before="20"/>
        <w:ind w:left="426" w:right="419"/>
        <w:jc w:val="both"/>
        <w:rPr>
          <w:rFonts w:cs="Arial"/>
        </w:rPr>
      </w:pPr>
      <w:r w:rsidRPr="00A537E2">
        <w:rPr>
          <w:rFonts w:cs="Arial"/>
        </w:rPr>
        <w:t>Geotechnický dozor bude prováděn v rozsahu provádění stavby „</w:t>
      </w:r>
      <w:r w:rsidRPr="00A537E2">
        <w:rPr>
          <w:b/>
        </w:rPr>
        <w:t xml:space="preserve">Dokončení I. žel. koridoru v trať. úseku Lanžhot (ČR) – </w:t>
      </w:r>
      <w:r w:rsidRPr="00A537E2">
        <w:rPr>
          <w:b/>
          <w:lang w:val="sk-SK"/>
        </w:rPr>
        <w:t>Kúty</w:t>
      </w:r>
      <w:r w:rsidRPr="00A537E2">
        <w:rPr>
          <w:b/>
        </w:rPr>
        <w:t xml:space="preserve"> (SR)</w:t>
      </w:r>
      <w:r w:rsidRPr="00A537E2">
        <w:rPr>
          <w:rFonts w:cs="Arial"/>
          <w:bCs/>
          <w:color w:val="000000"/>
        </w:rPr>
        <w:t>“.</w:t>
      </w:r>
    </w:p>
    <w:p w14:paraId="4FF8C072" w14:textId="77777777" w:rsidR="008A0A52" w:rsidRPr="00A537E2" w:rsidRDefault="008A0A52" w:rsidP="008A0A52">
      <w:pPr>
        <w:spacing w:after="60" w:line="276" w:lineRule="auto"/>
        <w:ind w:left="425"/>
        <w:jc w:val="both"/>
        <w:rPr>
          <w:rFonts w:cs="Arial"/>
        </w:rPr>
      </w:pPr>
      <w:r w:rsidRPr="00A537E2">
        <w:rPr>
          <w:rFonts w:cs="Arial"/>
          <w:u w:val="single"/>
        </w:rPr>
        <w:t xml:space="preserve">Základní rozsah kontrolních zkoušek v rámci investorské kontroly </w:t>
      </w:r>
      <w:r w:rsidRPr="00A537E2">
        <w:rPr>
          <w:rFonts w:cs="Arial"/>
        </w:rPr>
        <w:t>(na 1,5 km koleje):</w:t>
      </w:r>
    </w:p>
    <w:p w14:paraId="14FBBE77" w14:textId="77777777" w:rsidR="008A0A52" w:rsidRPr="00A537E2" w:rsidRDefault="008A0A52" w:rsidP="00DA6ABF">
      <w:pPr>
        <w:pStyle w:val="Odstavecseseznamem"/>
        <w:numPr>
          <w:ilvl w:val="0"/>
          <w:numId w:val="24"/>
        </w:numPr>
        <w:tabs>
          <w:tab w:val="left" w:pos="5387"/>
        </w:tabs>
        <w:autoSpaceDE w:val="0"/>
        <w:autoSpaceDN w:val="0"/>
        <w:spacing w:after="0" w:line="276" w:lineRule="auto"/>
        <w:jc w:val="both"/>
        <w:rPr>
          <w:rFonts w:cs="Arial"/>
        </w:rPr>
      </w:pPr>
      <w:r w:rsidRPr="00A537E2">
        <w:rPr>
          <w:rFonts w:cs="Arial"/>
        </w:rPr>
        <w:t>stanovení parametrů štěrkodrti ……………………………… 3 zkoušky</w:t>
      </w:r>
    </w:p>
    <w:p w14:paraId="18C6A809" w14:textId="77777777" w:rsidR="008A0A52" w:rsidRPr="00A537E2" w:rsidRDefault="008A0A52" w:rsidP="00DA6ABF">
      <w:pPr>
        <w:pStyle w:val="Odstavecseseznamem"/>
        <w:numPr>
          <w:ilvl w:val="0"/>
          <w:numId w:val="24"/>
        </w:numPr>
        <w:tabs>
          <w:tab w:val="left" w:pos="5387"/>
        </w:tabs>
        <w:autoSpaceDE w:val="0"/>
        <w:autoSpaceDN w:val="0"/>
        <w:spacing w:after="0" w:line="276" w:lineRule="auto"/>
        <w:jc w:val="both"/>
        <w:rPr>
          <w:rFonts w:cs="Arial"/>
        </w:rPr>
      </w:pPr>
      <w:r w:rsidRPr="00A537E2">
        <w:rPr>
          <w:rFonts w:cs="Arial"/>
        </w:rPr>
        <w:t>stanovení parametrů štěrku      ……………………………… 3 zkoušky</w:t>
      </w:r>
    </w:p>
    <w:p w14:paraId="18291BB7" w14:textId="77777777" w:rsidR="008A0A52" w:rsidRPr="00A537E2" w:rsidRDefault="008A0A52" w:rsidP="00DA6ABF">
      <w:pPr>
        <w:pStyle w:val="Odstavecseseznamem"/>
        <w:numPr>
          <w:ilvl w:val="0"/>
          <w:numId w:val="24"/>
        </w:numPr>
        <w:tabs>
          <w:tab w:val="left" w:pos="1008"/>
          <w:tab w:val="left" w:pos="5387"/>
        </w:tabs>
        <w:autoSpaceDE w:val="0"/>
        <w:autoSpaceDN w:val="0"/>
        <w:spacing w:after="0" w:line="276" w:lineRule="auto"/>
        <w:jc w:val="both"/>
        <w:rPr>
          <w:rFonts w:cs="Arial"/>
        </w:rPr>
      </w:pPr>
      <w:r w:rsidRPr="00A537E2">
        <w:rPr>
          <w:rFonts w:cs="Arial"/>
        </w:rPr>
        <w:t>petrografický rozbor štěrku      ……………………………… 2 zkoušky</w:t>
      </w:r>
    </w:p>
    <w:p w14:paraId="7C190907" w14:textId="77777777" w:rsidR="008A0A52" w:rsidRPr="00A537E2" w:rsidRDefault="008A0A52" w:rsidP="008A0A52">
      <w:pPr>
        <w:autoSpaceDE w:val="0"/>
        <w:autoSpaceDN w:val="0"/>
        <w:spacing w:after="0" w:line="240" w:lineRule="auto"/>
        <w:rPr>
          <w:rFonts w:eastAsia="Times New Roman" w:cs="Arial"/>
          <w:lang w:eastAsia="cs-CZ"/>
        </w:rPr>
      </w:pPr>
    </w:p>
    <w:p w14:paraId="677C51AB" w14:textId="77777777" w:rsidR="008A0A52" w:rsidRPr="00A537E2" w:rsidRDefault="008A0A52" w:rsidP="008A0A52">
      <w:pPr>
        <w:autoSpaceDE w:val="0"/>
        <w:autoSpaceDN w:val="0"/>
        <w:spacing w:after="0" w:line="240" w:lineRule="auto"/>
        <w:rPr>
          <w:rFonts w:eastAsia="Times New Roman" w:cs="Arial"/>
          <w:lang w:eastAsia="cs-CZ"/>
        </w:rPr>
      </w:pPr>
    </w:p>
    <w:p w14:paraId="2755FE57" w14:textId="77777777" w:rsidR="008A0A52" w:rsidRPr="00A537E2" w:rsidRDefault="008A0A52" w:rsidP="008A0A52">
      <w:pPr>
        <w:tabs>
          <w:tab w:val="left" w:pos="1008"/>
        </w:tabs>
        <w:spacing w:line="276" w:lineRule="auto"/>
        <w:ind w:left="426"/>
        <w:jc w:val="both"/>
        <w:rPr>
          <w:rFonts w:cs="Arial"/>
          <w:b/>
        </w:rPr>
      </w:pPr>
      <w:r w:rsidRPr="00A537E2">
        <w:rPr>
          <w:rFonts w:cs="Arial"/>
          <w:b/>
        </w:rPr>
        <w:t>Tabulka</w:t>
      </w:r>
      <w:r w:rsidRPr="00A537E2">
        <w:rPr>
          <w:rFonts w:cs="Arial"/>
          <w:b/>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8A0A52" w:rsidRPr="00A537E2" w14:paraId="03255F33" w14:textId="77777777" w:rsidTr="008A0A52">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90B14B1" w14:textId="77777777" w:rsidR="008A0A52" w:rsidRPr="00A537E2" w:rsidRDefault="008A0A52" w:rsidP="008A0A52">
            <w:pPr>
              <w:spacing w:after="0" w:line="240" w:lineRule="auto"/>
              <w:jc w:val="both"/>
              <w:rPr>
                <w:rFonts w:eastAsia="Arial Unicode MS" w:cs="Arial"/>
                <w:b/>
                <w:bCs/>
              </w:rPr>
            </w:pPr>
            <w:r w:rsidRPr="00A537E2">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29258FE9" w14:textId="77777777" w:rsidR="008A0A52" w:rsidRPr="00A537E2" w:rsidRDefault="008A0A52" w:rsidP="008A0A52">
            <w:pPr>
              <w:spacing w:after="0" w:line="240" w:lineRule="auto"/>
              <w:jc w:val="center"/>
              <w:rPr>
                <w:rFonts w:cs="Arial"/>
                <w:b/>
                <w:bCs/>
              </w:rPr>
            </w:pPr>
            <w:r w:rsidRPr="00A537E2">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210EADAC" w14:textId="77777777" w:rsidR="008A0A52" w:rsidRPr="00A537E2" w:rsidRDefault="008A0A52" w:rsidP="008A0A52">
            <w:pPr>
              <w:spacing w:after="0" w:line="240" w:lineRule="auto"/>
              <w:jc w:val="center"/>
              <w:rPr>
                <w:rFonts w:cs="Arial"/>
                <w:b/>
                <w:bCs/>
              </w:rPr>
            </w:pPr>
            <w:r w:rsidRPr="00A537E2">
              <w:rPr>
                <w:rFonts w:cs="Arial"/>
                <w:b/>
                <w:bCs/>
              </w:rPr>
              <w:t>Počet</w:t>
            </w:r>
          </w:p>
          <w:p w14:paraId="4B2952A9" w14:textId="77777777" w:rsidR="008A0A52" w:rsidRPr="00A537E2" w:rsidRDefault="008A0A52" w:rsidP="008A0A52">
            <w:pPr>
              <w:spacing w:after="0" w:line="240" w:lineRule="auto"/>
              <w:jc w:val="center"/>
              <w:rPr>
                <w:rFonts w:eastAsia="Arial Unicode MS" w:cs="Arial"/>
                <w:b/>
                <w:bCs/>
              </w:rPr>
            </w:pPr>
            <w:r w:rsidRPr="00A537E2">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B54F98F" w14:textId="77777777" w:rsidR="008A0A52" w:rsidRPr="00A537E2" w:rsidRDefault="008A0A52" w:rsidP="008A0A52">
            <w:pPr>
              <w:spacing w:after="0" w:line="240" w:lineRule="auto"/>
              <w:jc w:val="center"/>
              <w:rPr>
                <w:rFonts w:cs="Arial"/>
                <w:b/>
                <w:bCs/>
              </w:rPr>
            </w:pPr>
            <w:r w:rsidRPr="00A537E2">
              <w:rPr>
                <w:rFonts w:cs="Arial"/>
                <w:b/>
                <w:bCs/>
              </w:rPr>
              <w:t>Jednotková</w:t>
            </w:r>
          </w:p>
          <w:p w14:paraId="55F6A675" w14:textId="77777777" w:rsidR="008A0A52" w:rsidRPr="00A537E2" w:rsidRDefault="008A0A52" w:rsidP="008A0A52">
            <w:pPr>
              <w:spacing w:after="0" w:line="240" w:lineRule="auto"/>
              <w:jc w:val="center"/>
              <w:rPr>
                <w:rFonts w:eastAsia="Arial Unicode MS" w:cs="Arial"/>
                <w:b/>
                <w:bCs/>
              </w:rPr>
            </w:pPr>
            <w:r w:rsidRPr="00A537E2">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725CC997" w14:textId="77777777" w:rsidR="008A0A52" w:rsidRPr="00A537E2" w:rsidRDefault="008A0A52" w:rsidP="008A0A52">
            <w:pPr>
              <w:spacing w:after="0" w:line="240" w:lineRule="auto"/>
              <w:jc w:val="center"/>
              <w:rPr>
                <w:rFonts w:cs="Arial"/>
                <w:b/>
                <w:bCs/>
              </w:rPr>
            </w:pPr>
            <w:r w:rsidRPr="00A537E2">
              <w:rPr>
                <w:rFonts w:cs="Arial"/>
                <w:b/>
                <w:bCs/>
              </w:rPr>
              <w:t>Celková</w:t>
            </w:r>
          </w:p>
          <w:p w14:paraId="6CAEA60E" w14:textId="77777777" w:rsidR="008A0A52" w:rsidRPr="00A537E2" w:rsidRDefault="008A0A52" w:rsidP="008A0A52">
            <w:pPr>
              <w:spacing w:after="0" w:line="240" w:lineRule="auto"/>
              <w:jc w:val="center"/>
              <w:rPr>
                <w:rFonts w:eastAsia="Arial Unicode MS" w:cs="Arial"/>
                <w:b/>
                <w:bCs/>
              </w:rPr>
            </w:pPr>
            <w:r w:rsidRPr="00A537E2">
              <w:rPr>
                <w:rFonts w:cs="Arial"/>
                <w:b/>
                <w:bCs/>
              </w:rPr>
              <w:t>cena</w:t>
            </w:r>
          </w:p>
        </w:tc>
      </w:tr>
      <w:tr w:rsidR="008A0A52" w:rsidRPr="00A537E2" w14:paraId="50019F18" w14:textId="77777777" w:rsidTr="008A0A52">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BC1E199" w14:textId="77777777" w:rsidR="008A0A52" w:rsidRPr="00A537E2" w:rsidRDefault="008A0A52" w:rsidP="008A0A52">
            <w:pPr>
              <w:spacing w:line="276" w:lineRule="auto"/>
              <w:jc w:val="both"/>
              <w:rPr>
                <w:rFonts w:cs="Arial"/>
              </w:rPr>
            </w:pPr>
            <w:r w:rsidRPr="00A537E2">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67F87BA8" w14:textId="77777777" w:rsidR="008A0A52" w:rsidRPr="00A537E2" w:rsidRDefault="008A0A52" w:rsidP="008A0A52">
            <w:pPr>
              <w:spacing w:line="276" w:lineRule="auto"/>
              <w:jc w:val="center"/>
              <w:rPr>
                <w:rFonts w:eastAsia="Arial Unicode MS" w:cs="Arial"/>
              </w:rPr>
            </w:pPr>
            <w:r w:rsidRPr="00A537E2">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2ACBB0A" w14:textId="77777777" w:rsidR="008A0A52" w:rsidRPr="00A537E2" w:rsidRDefault="008A0A52" w:rsidP="008A0A52">
            <w:pPr>
              <w:spacing w:line="276" w:lineRule="auto"/>
              <w:jc w:val="center"/>
              <w:rPr>
                <w:rFonts w:eastAsia="Arial Unicode MS" w:cs="Arial"/>
                <w:color w:val="FF0000"/>
              </w:rPr>
            </w:pPr>
            <w:r w:rsidRPr="00A537E2">
              <w:rPr>
                <w:rFonts w:eastAsia="Arial Unicode MS" w:cs="Arial"/>
              </w:rPr>
              <w:t>16</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79054C2" w14:textId="77777777" w:rsidR="008A0A52" w:rsidRPr="00A537E2" w:rsidRDefault="008A0A52" w:rsidP="008A0A52">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7710866B" w14:textId="77777777" w:rsidR="008A0A52" w:rsidRPr="00A537E2" w:rsidRDefault="008A0A52" w:rsidP="008A0A52">
            <w:pPr>
              <w:spacing w:line="276" w:lineRule="auto"/>
              <w:jc w:val="center"/>
              <w:rPr>
                <w:rFonts w:eastAsia="Arial Unicode MS" w:cs="Arial"/>
              </w:rPr>
            </w:pPr>
          </w:p>
        </w:tc>
      </w:tr>
      <w:tr w:rsidR="008A0A52" w:rsidRPr="00A537E2" w14:paraId="10126A96" w14:textId="77777777" w:rsidTr="008A0A52">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9414F08" w14:textId="77777777" w:rsidR="008A0A52" w:rsidRPr="00A537E2" w:rsidRDefault="008A0A52" w:rsidP="008A0A52">
            <w:pPr>
              <w:spacing w:line="276" w:lineRule="auto"/>
              <w:jc w:val="both"/>
              <w:rPr>
                <w:rFonts w:cs="Arial"/>
              </w:rPr>
            </w:pPr>
            <w:r w:rsidRPr="00A537E2">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0981D4A7" w14:textId="77777777" w:rsidR="008A0A52" w:rsidRPr="00A537E2" w:rsidRDefault="008A0A52" w:rsidP="008A0A52">
            <w:pPr>
              <w:spacing w:line="276" w:lineRule="auto"/>
              <w:jc w:val="center"/>
              <w:rPr>
                <w:rFonts w:eastAsia="Arial Unicode MS" w:cs="Arial"/>
              </w:rPr>
            </w:pPr>
            <w:r w:rsidRPr="00A537E2">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4C7CFFA" w14:textId="77777777" w:rsidR="008A0A52" w:rsidRPr="00A537E2" w:rsidRDefault="008A0A52" w:rsidP="008A0A52">
            <w:pPr>
              <w:spacing w:line="276" w:lineRule="auto"/>
              <w:jc w:val="center"/>
              <w:rPr>
                <w:rFonts w:eastAsia="Arial Unicode MS" w:cs="Arial"/>
                <w:color w:val="FF0000"/>
              </w:rPr>
            </w:pPr>
            <w:r w:rsidRPr="00A537E2">
              <w:rPr>
                <w:rFonts w:eastAsia="Arial Unicode MS" w:cs="Arial"/>
              </w:rPr>
              <w:t>1875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0828456" w14:textId="77777777" w:rsidR="008A0A52" w:rsidRPr="00A537E2" w:rsidRDefault="008A0A52" w:rsidP="008A0A52">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7A1B9AE6" w14:textId="77777777" w:rsidR="008A0A52" w:rsidRPr="00A537E2" w:rsidRDefault="008A0A52" w:rsidP="008A0A52">
            <w:pPr>
              <w:spacing w:line="276" w:lineRule="auto"/>
              <w:jc w:val="center"/>
              <w:rPr>
                <w:rFonts w:eastAsia="Arial Unicode MS" w:cs="Arial"/>
              </w:rPr>
            </w:pPr>
          </w:p>
        </w:tc>
      </w:tr>
      <w:tr w:rsidR="008A0A52" w:rsidRPr="00A537E2" w14:paraId="064E2D99" w14:textId="77777777" w:rsidTr="008A0A52">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D8FA7E1" w14:textId="77777777" w:rsidR="008A0A52" w:rsidRPr="00A537E2" w:rsidRDefault="008A0A52" w:rsidP="008A0A52">
            <w:pPr>
              <w:spacing w:line="276" w:lineRule="auto"/>
              <w:jc w:val="both"/>
              <w:rPr>
                <w:rFonts w:cs="Arial"/>
              </w:rPr>
            </w:pPr>
            <w:r w:rsidRPr="00A537E2">
              <w:rPr>
                <w:rFonts w:cs="Arial"/>
              </w:rPr>
              <w:t>Vyhotovení závěrečné zprávy tištěná forma/digitální</w:t>
            </w:r>
          </w:p>
        </w:tc>
        <w:tc>
          <w:tcPr>
            <w:tcW w:w="993" w:type="dxa"/>
            <w:tcBorders>
              <w:top w:val="single" w:sz="4" w:space="0" w:color="auto"/>
              <w:left w:val="nil"/>
              <w:bottom w:val="single" w:sz="4" w:space="0" w:color="auto"/>
              <w:right w:val="single" w:sz="4" w:space="0" w:color="auto"/>
            </w:tcBorders>
          </w:tcPr>
          <w:p w14:paraId="7B281CBB" w14:textId="77777777" w:rsidR="008A0A52" w:rsidRPr="00A537E2" w:rsidRDefault="008A0A52" w:rsidP="008A0A52">
            <w:pPr>
              <w:spacing w:line="276" w:lineRule="auto"/>
              <w:jc w:val="center"/>
              <w:rPr>
                <w:rFonts w:eastAsia="Arial Unicode MS" w:cs="Arial"/>
              </w:rPr>
            </w:pPr>
            <w:r w:rsidRPr="00A537E2">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CE32267" w14:textId="77777777" w:rsidR="008A0A52" w:rsidRPr="00A537E2" w:rsidRDefault="008A0A52" w:rsidP="008A0A52">
            <w:pPr>
              <w:spacing w:line="276" w:lineRule="auto"/>
              <w:jc w:val="center"/>
              <w:rPr>
                <w:rFonts w:eastAsia="Arial Unicode MS" w:cs="Arial"/>
              </w:rPr>
            </w:pPr>
            <w:r w:rsidRPr="00A537E2">
              <w:rPr>
                <w:rFonts w:eastAsia="Arial Unicode MS" w:cs="Arial"/>
              </w:rPr>
              <w:t>2/1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40AB959F" w14:textId="77777777" w:rsidR="008A0A52" w:rsidRPr="00A537E2" w:rsidRDefault="008A0A52" w:rsidP="008A0A52">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197C430" w14:textId="77777777" w:rsidR="008A0A52" w:rsidRPr="00A537E2" w:rsidRDefault="008A0A52" w:rsidP="008A0A52">
            <w:pPr>
              <w:spacing w:line="276" w:lineRule="auto"/>
              <w:jc w:val="center"/>
              <w:rPr>
                <w:rFonts w:eastAsia="Arial Unicode MS" w:cs="Arial"/>
              </w:rPr>
            </w:pPr>
          </w:p>
        </w:tc>
      </w:tr>
      <w:tr w:rsidR="008A0A52" w:rsidRPr="00A537E2" w14:paraId="0E722CBD" w14:textId="77777777" w:rsidTr="008A0A52">
        <w:trPr>
          <w:trHeight w:val="300"/>
        </w:trPr>
        <w:tc>
          <w:tcPr>
            <w:tcW w:w="2976" w:type="dxa"/>
            <w:noWrap/>
            <w:tcMar>
              <w:top w:w="15" w:type="dxa"/>
              <w:left w:w="15" w:type="dxa"/>
              <w:bottom w:w="0" w:type="dxa"/>
              <w:right w:w="15" w:type="dxa"/>
            </w:tcMar>
          </w:tcPr>
          <w:p w14:paraId="0037F6FD" w14:textId="77777777" w:rsidR="008A0A52" w:rsidRPr="00A537E2" w:rsidRDefault="008A0A52" w:rsidP="008A0A52">
            <w:pPr>
              <w:spacing w:line="276" w:lineRule="auto"/>
              <w:jc w:val="both"/>
              <w:rPr>
                <w:rFonts w:eastAsia="Arial Unicode MS" w:cs="Arial"/>
              </w:rPr>
            </w:pPr>
          </w:p>
        </w:tc>
        <w:tc>
          <w:tcPr>
            <w:tcW w:w="993" w:type="dxa"/>
          </w:tcPr>
          <w:p w14:paraId="7E0B086C" w14:textId="77777777" w:rsidR="008A0A52" w:rsidRPr="00A537E2" w:rsidRDefault="008A0A52" w:rsidP="008A0A52">
            <w:pPr>
              <w:spacing w:line="276" w:lineRule="auto"/>
              <w:jc w:val="right"/>
              <w:rPr>
                <w:rFonts w:eastAsia="Arial Unicode MS" w:cs="Arial"/>
              </w:rPr>
            </w:pPr>
          </w:p>
        </w:tc>
        <w:tc>
          <w:tcPr>
            <w:tcW w:w="1134" w:type="dxa"/>
            <w:noWrap/>
            <w:tcMar>
              <w:top w:w="15" w:type="dxa"/>
              <w:left w:w="15" w:type="dxa"/>
              <w:bottom w:w="0" w:type="dxa"/>
              <w:right w:w="15" w:type="dxa"/>
            </w:tcMar>
          </w:tcPr>
          <w:p w14:paraId="084F0024" w14:textId="77777777" w:rsidR="008A0A52" w:rsidRPr="00A537E2" w:rsidRDefault="008A0A52" w:rsidP="008A0A52">
            <w:pPr>
              <w:spacing w:line="276" w:lineRule="auto"/>
              <w:jc w:val="right"/>
              <w:rPr>
                <w:rFonts w:eastAsia="Arial Unicode MS" w:cs="Arial"/>
              </w:rPr>
            </w:pPr>
          </w:p>
        </w:tc>
        <w:tc>
          <w:tcPr>
            <w:tcW w:w="1417" w:type="dxa"/>
            <w:noWrap/>
            <w:tcMar>
              <w:top w:w="15" w:type="dxa"/>
              <w:left w:w="15" w:type="dxa"/>
              <w:bottom w:w="0" w:type="dxa"/>
              <w:right w:w="15" w:type="dxa"/>
            </w:tcMar>
          </w:tcPr>
          <w:p w14:paraId="59C50BF7" w14:textId="77777777" w:rsidR="008A0A52" w:rsidRPr="00A537E2" w:rsidRDefault="008A0A52" w:rsidP="008A0A52">
            <w:pPr>
              <w:spacing w:line="276" w:lineRule="auto"/>
              <w:jc w:val="right"/>
              <w:rPr>
                <w:rFonts w:eastAsia="Arial Unicode MS" w:cs="Arial"/>
              </w:rPr>
            </w:pPr>
          </w:p>
        </w:tc>
        <w:tc>
          <w:tcPr>
            <w:tcW w:w="1276" w:type="dxa"/>
            <w:noWrap/>
            <w:tcMar>
              <w:top w:w="15" w:type="dxa"/>
              <w:left w:w="15" w:type="dxa"/>
              <w:bottom w:w="0" w:type="dxa"/>
              <w:right w:w="15" w:type="dxa"/>
            </w:tcMar>
          </w:tcPr>
          <w:p w14:paraId="7768E6FB" w14:textId="77777777" w:rsidR="008A0A52" w:rsidRPr="00A537E2" w:rsidRDefault="008A0A52" w:rsidP="008A0A52">
            <w:pPr>
              <w:spacing w:line="276" w:lineRule="auto"/>
              <w:jc w:val="right"/>
              <w:rPr>
                <w:rFonts w:eastAsia="Arial Unicode MS" w:cs="Arial"/>
              </w:rPr>
            </w:pPr>
          </w:p>
        </w:tc>
      </w:tr>
    </w:tbl>
    <w:p w14:paraId="4D2B0462" w14:textId="77777777" w:rsidR="008A0A52" w:rsidRPr="00A537E2" w:rsidRDefault="008A0A52" w:rsidP="008A0A52">
      <w:pPr>
        <w:autoSpaceDE w:val="0"/>
        <w:autoSpaceDN w:val="0"/>
        <w:spacing w:after="0" w:line="240" w:lineRule="auto"/>
        <w:ind w:left="426" w:right="419"/>
        <w:jc w:val="both"/>
        <w:rPr>
          <w:rFonts w:eastAsia="Times New Roman" w:cs="Arial"/>
          <w:lang w:eastAsia="cs-CZ"/>
        </w:rPr>
      </w:pPr>
      <w:r w:rsidRPr="00A537E2">
        <w:rPr>
          <w:rFonts w:cs="Arial"/>
        </w:rPr>
        <w:t>Zhotovitel provede dílo v souladu s platnými technickými normami, drážními předpisy a Technickými kvalitativními podmínkami staveb státních drah v platném znění.</w:t>
      </w:r>
    </w:p>
    <w:p w14:paraId="187EC94A" w14:textId="77777777" w:rsidR="008A0A52" w:rsidRPr="00A537E2" w:rsidRDefault="008A0A52" w:rsidP="00F01FED">
      <w:pPr>
        <w:spacing w:after="0" w:line="240" w:lineRule="auto"/>
        <w:ind w:left="426"/>
        <w:jc w:val="both"/>
        <w:rPr>
          <w:rFonts w:eastAsia="Times New Roman" w:cs="Times New Roman"/>
          <w:b/>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A537E2">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DA6AB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09F408E4" w:rsidR="00F01FED" w:rsidRPr="008A0A52" w:rsidRDefault="00F01FED" w:rsidP="00DA6ABF">
      <w:pPr>
        <w:numPr>
          <w:ilvl w:val="0"/>
          <w:numId w:val="7"/>
        </w:numPr>
        <w:spacing w:after="0" w:line="240" w:lineRule="auto"/>
        <w:ind w:left="709" w:hanging="283"/>
        <w:rPr>
          <w:rFonts w:eastAsia="Times New Roman" w:cs="Times New Roman"/>
          <w:lang w:eastAsia="cs-CZ"/>
        </w:rPr>
      </w:pPr>
      <w:r w:rsidRPr="008A0A52">
        <w:rPr>
          <w:rFonts w:eastAsia="Times New Roman" w:cs="Times New Roman"/>
          <w:lang w:eastAsia="cs-CZ"/>
        </w:rPr>
        <w:t xml:space="preserve">Výzva k podání nabídky č. j. </w:t>
      </w:r>
      <w:r w:rsidR="008A0A52">
        <w:rPr>
          <w:rFonts w:eastAsia="Times New Roman" w:cs="Times New Roman"/>
          <w:lang w:eastAsia="cs-CZ"/>
        </w:rPr>
        <w:t>18181</w:t>
      </w:r>
      <w:r w:rsidR="008A0A52" w:rsidRPr="00091809">
        <w:rPr>
          <w:rFonts w:eastAsia="Times New Roman" w:cs="Times New Roman"/>
          <w:lang w:eastAsia="cs-CZ"/>
        </w:rPr>
        <w:t>/2021-SŽ-SSV-Ú3</w:t>
      </w:r>
      <w:r w:rsidR="008A0A52" w:rsidRPr="00644FC5">
        <w:rPr>
          <w:rFonts w:eastAsia="Times New Roman" w:cs="Times New Roman"/>
          <w:lang w:eastAsia="cs-CZ"/>
        </w:rPr>
        <w:t xml:space="preserve"> ze </w:t>
      </w:r>
      <w:r w:rsidR="008A0A52" w:rsidRPr="00A537E2">
        <w:rPr>
          <w:rFonts w:eastAsia="Times New Roman" w:cs="Times New Roman"/>
          <w:lang w:eastAsia="cs-CZ"/>
        </w:rPr>
        <w:t xml:space="preserve">dne 8. listopadu 2021 </w:t>
      </w:r>
      <w:r w:rsidRPr="00A537E2">
        <w:rPr>
          <w:rFonts w:eastAsia="Times New Roman" w:cs="Times New Roman"/>
          <w:lang w:eastAsia="cs-CZ"/>
        </w:rPr>
        <w:t>(dále</w:t>
      </w:r>
      <w:r w:rsidRPr="008A0A52">
        <w:rPr>
          <w:rFonts w:eastAsia="Times New Roman" w:cs="Times New Roman"/>
          <w:lang w:eastAsia="cs-CZ"/>
        </w:rPr>
        <w:t xml:space="preserve"> jen “Výzva”), </w:t>
      </w:r>
    </w:p>
    <w:p w14:paraId="04D42F1D" w14:textId="77777777" w:rsidR="00F01FED" w:rsidRPr="008A0A52" w:rsidRDefault="00F01FED" w:rsidP="00DA6ABF">
      <w:pPr>
        <w:numPr>
          <w:ilvl w:val="0"/>
          <w:numId w:val="7"/>
        </w:numPr>
        <w:spacing w:after="0" w:line="240" w:lineRule="auto"/>
        <w:ind w:left="709" w:hanging="283"/>
        <w:rPr>
          <w:rFonts w:eastAsia="Times New Roman" w:cs="Times New Roman"/>
          <w:lang w:eastAsia="cs-CZ"/>
        </w:rPr>
      </w:pPr>
      <w:r w:rsidRPr="008A0A52">
        <w:rPr>
          <w:rFonts w:eastAsia="Times New Roman" w:cs="Times New Roman"/>
          <w:lang w:eastAsia="cs-CZ"/>
        </w:rPr>
        <w:t>Závazný vzor Smlouvy o dílo,</w:t>
      </w:r>
    </w:p>
    <w:p w14:paraId="07B4EBF4" w14:textId="6E808C0E" w:rsidR="00DA6ABF" w:rsidRPr="00DE638E" w:rsidRDefault="00F01FED" w:rsidP="00DA6ABF">
      <w:pPr>
        <w:numPr>
          <w:ilvl w:val="0"/>
          <w:numId w:val="7"/>
        </w:numPr>
        <w:spacing w:after="0" w:line="240" w:lineRule="auto"/>
        <w:ind w:left="709" w:hanging="283"/>
        <w:rPr>
          <w:rFonts w:eastAsia="Times New Roman" w:cs="Times New Roman"/>
          <w:lang w:eastAsia="cs-CZ"/>
        </w:rPr>
      </w:pPr>
      <w:r w:rsidRPr="008A0A52">
        <w:rPr>
          <w:rFonts w:eastAsia="Times New Roman" w:cs="Times New Roman"/>
          <w:lang w:eastAsia="cs-CZ"/>
        </w:rPr>
        <w:t>Obchodní podmínky</w:t>
      </w:r>
      <w:r w:rsidR="00DA6ABF">
        <w:rPr>
          <w:rFonts w:eastAsia="Times New Roman" w:cs="Times New Roman"/>
          <w:lang w:eastAsia="cs-CZ"/>
        </w:rPr>
        <w:t xml:space="preserve"> </w:t>
      </w:r>
      <w:r w:rsidR="00DA6ABF" w:rsidRPr="00742255">
        <w:rPr>
          <w:rFonts w:eastAsia="Times New Roman" w:cs="Times New Roman"/>
          <w:lang w:eastAsia="cs-CZ"/>
        </w:rPr>
        <w:t>pro smlouvu o dílo na poskytování služeb OP SSV/03/21</w:t>
      </w:r>
      <w:r w:rsidR="00DA6ABF" w:rsidRPr="00644FC5">
        <w:rPr>
          <w:rFonts w:eastAsia="Times New Roman" w:cs="Times New Roman"/>
          <w:lang w:val="en-US" w:eastAsia="cs-CZ"/>
        </w:rPr>
        <w:t>,</w:t>
      </w:r>
    </w:p>
    <w:p w14:paraId="4081C3D2" w14:textId="24D5FFA0" w:rsidR="00F01FED" w:rsidRPr="00DE638E" w:rsidRDefault="00DA6ABF" w:rsidP="00837A99">
      <w:pPr>
        <w:numPr>
          <w:ilvl w:val="0"/>
          <w:numId w:val="7"/>
        </w:numPr>
        <w:spacing w:after="0" w:line="240" w:lineRule="auto"/>
        <w:ind w:left="709" w:hanging="283"/>
        <w:jc w:val="both"/>
        <w:rPr>
          <w:rFonts w:eastAsia="Times New Roman" w:cs="Times New Roman"/>
          <w:lang w:eastAsia="cs-CZ"/>
        </w:rPr>
      </w:pPr>
      <w:r w:rsidRPr="00DE638E">
        <w:rPr>
          <w:rFonts w:ascii="Verdana" w:hAnsi="Verdana"/>
        </w:rPr>
        <w:t xml:space="preserve">Projektová dokumentace </w:t>
      </w:r>
      <w:r w:rsidR="00837A99">
        <w:rPr>
          <w:rFonts w:ascii="Verdana" w:hAnsi="Verdana"/>
        </w:rPr>
        <w:t xml:space="preserve">z 05/2019 </w:t>
      </w:r>
      <w:r w:rsidRPr="00DE638E">
        <w:rPr>
          <w:rFonts w:ascii="Verdana" w:hAnsi="Verdana"/>
        </w:rPr>
        <w:t xml:space="preserve">„Dokončení I. žel. koridoru v trať. úseku Lanžhot (ČR) – </w:t>
      </w:r>
      <w:r w:rsidRPr="00DE638E">
        <w:rPr>
          <w:rFonts w:ascii="Verdana" w:hAnsi="Verdana"/>
          <w:lang w:val="sk-SK"/>
        </w:rPr>
        <w:t>Kúty</w:t>
      </w:r>
      <w:r w:rsidRPr="00DE638E">
        <w:rPr>
          <w:rFonts w:ascii="Verdana" w:hAnsi="Verdana"/>
        </w:rPr>
        <w:t xml:space="preserve"> (SR)“</w:t>
      </w:r>
      <w:r w:rsidR="00F01FED" w:rsidRPr="00DE638E">
        <w:rPr>
          <w:rFonts w:eastAsia="Times New Roman" w:cs="Times New Roman"/>
          <w:lang w:eastAsia="cs-CZ"/>
        </w:rPr>
        <w:t>.</w:t>
      </w:r>
      <w:r w:rsidR="00750F5C" w:rsidRPr="00DE638E">
        <w:rPr>
          <w:rFonts w:ascii="Verdana" w:hAnsi="Verdana"/>
        </w:rPr>
        <w:t xml:space="preserve"> V rámci koordinace se stavbou ŽSR byla zhotovitelem projektové dokumentace zpracována AKTUALIZACE 06/2021, vyb</w:t>
      </w:r>
      <w:bookmarkStart w:id="0" w:name="_GoBack"/>
      <w:bookmarkEnd w:id="0"/>
      <w:r w:rsidR="00750F5C" w:rsidRPr="00DE638E">
        <w:rPr>
          <w:rFonts w:ascii="Verdana" w:hAnsi="Verdana"/>
        </w:rPr>
        <w:t>rané části jsou součástí</w:t>
      </w:r>
      <w:r w:rsidR="00D62145" w:rsidRPr="00DE638E">
        <w:rPr>
          <w:rFonts w:ascii="Verdana" w:hAnsi="Verdana"/>
        </w:rPr>
        <w:t xml:space="preserve"> zadávací dokumentace</w:t>
      </w:r>
      <w:r w:rsidR="00750F5C" w:rsidRPr="00DE638E">
        <w:rPr>
          <w:rFonts w:ascii="Verdana" w:hAnsi="Verdana"/>
        </w:rPr>
        <w:t>.</w:t>
      </w:r>
    </w:p>
    <w:p w14:paraId="39312D80" w14:textId="77777777" w:rsidR="00750F5C" w:rsidRDefault="00750F5C" w:rsidP="00750F5C">
      <w:pPr>
        <w:spacing w:after="120"/>
        <w:ind w:left="737"/>
        <w:jc w:val="both"/>
        <w:rPr>
          <w:rFonts w:ascii="Verdana" w:hAnsi="Verdana"/>
        </w:rPr>
      </w:pPr>
    </w:p>
    <w:p w14:paraId="4D423365" w14:textId="77777777" w:rsidR="00F01FED" w:rsidRPr="00F01FED" w:rsidRDefault="00F01FED" w:rsidP="00DA6ABF">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2D33F551" w14:textId="1A94C7EA" w:rsidR="00F01FED" w:rsidRDefault="00F01FED" w:rsidP="00F01FED">
      <w:pPr>
        <w:spacing w:after="0" w:line="240" w:lineRule="auto"/>
        <w:ind w:left="426"/>
        <w:jc w:val="both"/>
        <w:rPr>
          <w:rFonts w:eastAsia="Times New Roman" w:cs="Times New Roman"/>
          <w:lang w:eastAsia="cs-CZ"/>
        </w:rPr>
      </w:pPr>
    </w:p>
    <w:p w14:paraId="58C6213E" w14:textId="77777777" w:rsidR="00DA6ABF" w:rsidRPr="00F01FED" w:rsidRDefault="00DA6ABF" w:rsidP="00F01FED">
      <w:pPr>
        <w:spacing w:after="0" w:line="240" w:lineRule="auto"/>
        <w:ind w:left="426"/>
        <w:jc w:val="both"/>
        <w:rPr>
          <w:rFonts w:eastAsia="Times New Roman" w:cs="Times New Roman"/>
          <w:lang w:eastAsia="cs-CZ"/>
        </w:rPr>
      </w:pPr>
    </w:p>
    <w:p w14:paraId="3D56FA4B" w14:textId="77777777" w:rsidR="00F01FED" w:rsidRPr="00F01FED" w:rsidRDefault="00F01FED" w:rsidP="00DA6ABF">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009B6D9C" w:rsidR="00F01FED" w:rsidRDefault="00F01FED" w:rsidP="00F01FED">
      <w:pPr>
        <w:spacing w:after="0" w:line="240" w:lineRule="auto"/>
        <w:ind w:left="426"/>
        <w:rPr>
          <w:rFonts w:eastAsia="Times New Roman" w:cs="Times New Roman"/>
          <w:lang w:eastAsia="cs-CZ"/>
        </w:rPr>
      </w:pPr>
    </w:p>
    <w:p w14:paraId="65C89AF0" w14:textId="5230402D" w:rsidR="00750F5C" w:rsidRDefault="00750F5C" w:rsidP="00F01FED">
      <w:pPr>
        <w:spacing w:after="0" w:line="240" w:lineRule="auto"/>
        <w:ind w:left="426"/>
        <w:rPr>
          <w:rFonts w:eastAsia="Times New Roman" w:cs="Times New Roman"/>
          <w:lang w:eastAsia="cs-CZ"/>
        </w:rPr>
      </w:pPr>
    </w:p>
    <w:p w14:paraId="201AD352" w14:textId="77777777" w:rsidR="00750F5C" w:rsidRPr="00F01FED" w:rsidRDefault="00750F5C" w:rsidP="00F01FED">
      <w:pPr>
        <w:spacing w:after="0" w:line="240" w:lineRule="auto"/>
        <w:ind w:left="426"/>
        <w:rPr>
          <w:rFonts w:eastAsia="Times New Roman" w:cs="Times New Roman"/>
          <w:lang w:eastAsia="cs-CZ"/>
        </w:rPr>
      </w:pPr>
    </w:p>
    <w:p w14:paraId="42E5192E" w14:textId="4DE070BE" w:rsidR="00F01FED" w:rsidRPr="00A537E2" w:rsidRDefault="002004AA" w:rsidP="00DA6ABF">
      <w:pPr>
        <w:numPr>
          <w:ilvl w:val="0"/>
          <w:numId w:val="6"/>
        </w:numPr>
        <w:tabs>
          <w:tab w:val="num" w:pos="426"/>
        </w:tabs>
        <w:spacing w:after="120" w:line="240" w:lineRule="auto"/>
        <w:ind w:left="426" w:hanging="426"/>
        <w:rPr>
          <w:rFonts w:eastAsia="Times New Roman" w:cs="Times New Roman"/>
          <w:b/>
          <w:u w:val="single"/>
          <w:lang w:eastAsia="cs-CZ"/>
        </w:rPr>
      </w:pPr>
      <w:r>
        <w:rPr>
          <w:rFonts w:eastAsia="Times New Roman" w:cs="Times New Roman"/>
          <w:b/>
          <w:u w:val="single"/>
          <w:lang w:eastAsia="cs-CZ"/>
        </w:rPr>
        <w:lastRenderedPageBreak/>
        <w:t>Doba a místo plnění VZ</w:t>
      </w:r>
      <w:r w:rsidR="00F01FED" w:rsidRPr="00A537E2">
        <w:rPr>
          <w:rFonts w:eastAsia="Times New Roman" w:cs="Times New Roman"/>
          <w:b/>
          <w:u w:val="single"/>
          <w:lang w:eastAsia="cs-CZ"/>
        </w:rPr>
        <w:t>:</w:t>
      </w:r>
    </w:p>
    <w:p w14:paraId="162D2A51" w14:textId="77777777" w:rsidR="00DA6ABF" w:rsidRPr="00A537E2" w:rsidRDefault="00DA6ABF" w:rsidP="00DA6ABF">
      <w:pPr>
        <w:spacing w:after="0" w:line="240" w:lineRule="auto"/>
        <w:ind w:left="426"/>
        <w:rPr>
          <w:rFonts w:eastAsia="Times New Roman" w:cs="Times New Roman"/>
          <w:b/>
          <w:u w:val="single"/>
          <w:lang w:eastAsia="cs-CZ"/>
        </w:rPr>
      </w:pPr>
      <w:r w:rsidRPr="00A537E2">
        <w:rPr>
          <w:rFonts w:eastAsia="Times New Roman" w:cs="Times New Roman"/>
          <w:b/>
          <w:u w:val="single"/>
          <w:lang w:eastAsia="cs-CZ"/>
        </w:rPr>
        <w:t>Zahájení plnění:</w:t>
      </w:r>
    </w:p>
    <w:p w14:paraId="5DBD16A7" w14:textId="065299A9" w:rsidR="00DA6ABF" w:rsidRPr="00A537E2" w:rsidRDefault="00DA6ABF" w:rsidP="00DA6ABF">
      <w:pPr>
        <w:spacing w:after="0" w:line="240" w:lineRule="auto"/>
        <w:ind w:left="426"/>
        <w:jc w:val="both"/>
        <w:rPr>
          <w:rFonts w:eastAsia="Times New Roman" w:cs="Times New Roman"/>
          <w:lang w:eastAsia="cs-CZ"/>
        </w:rPr>
      </w:pPr>
      <w:r w:rsidRPr="00A537E2">
        <w:rPr>
          <w:rFonts w:eastAsia="Times New Roman" w:cs="Times New Roman"/>
          <w:lang w:eastAsia="cs-CZ"/>
        </w:rPr>
        <w:t>Bezodkladně po nabytí účinnosti smlouvy o výkonu činnosti odborného geotechnického dozoru pro stavbu.</w:t>
      </w:r>
    </w:p>
    <w:p w14:paraId="7F9433A9" w14:textId="77777777" w:rsidR="00750F5C" w:rsidRDefault="00750F5C" w:rsidP="00A537E2">
      <w:pPr>
        <w:spacing w:after="0" w:line="240" w:lineRule="auto"/>
        <w:ind w:left="426"/>
        <w:jc w:val="both"/>
        <w:rPr>
          <w:rFonts w:eastAsia="Times New Roman" w:cs="Times New Roman"/>
          <w:b/>
          <w:u w:val="single"/>
          <w:lang w:eastAsia="cs-CZ"/>
        </w:rPr>
      </w:pPr>
    </w:p>
    <w:p w14:paraId="526D4AB4" w14:textId="44D3774A" w:rsidR="00DA6ABF" w:rsidRPr="00A537E2" w:rsidRDefault="00DA6ABF" w:rsidP="00A537E2">
      <w:pPr>
        <w:spacing w:after="0" w:line="240" w:lineRule="auto"/>
        <w:ind w:left="426"/>
        <w:jc w:val="both"/>
        <w:rPr>
          <w:rFonts w:eastAsia="Times New Roman" w:cs="Arial"/>
          <w:lang w:eastAsia="cs-CZ"/>
        </w:rPr>
      </w:pPr>
      <w:r w:rsidRPr="00A537E2">
        <w:rPr>
          <w:rFonts w:eastAsia="Times New Roman" w:cs="Times New Roman"/>
          <w:b/>
          <w:u w:val="single"/>
          <w:lang w:eastAsia="cs-CZ"/>
        </w:rPr>
        <w:t>Dokončení plnění:</w:t>
      </w:r>
    </w:p>
    <w:p w14:paraId="6382D018" w14:textId="22A4B09A" w:rsidR="00DA6ABF" w:rsidRPr="00A537E2" w:rsidRDefault="00DA6ABF" w:rsidP="00A537E2">
      <w:pPr>
        <w:spacing w:after="0" w:line="240" w:lineRule="auto"/>
        <w:ind w:left="426"/>
        <w:jc w:val="both"/>
        <w:rPr>
          <w:rFonts w:eastAsia="Times New Roman" w:cs="Arial"/>
          <w:lang w:eastAsia="cs-CZ"/>
        </w:rPr>
      </w:pPr>
      <w:r w:rsidRPr="00A537E2">
        <w:rPr>
          <w:rFonts w:eastAsia="Times New Roman" w:cs="Arial"/>
          <w:lang w:eastAsia="cs-CZ"/>
        </w:rPr>
        <w:t xml:space="preserve">do </w:t>
      </w:r>
      <w:r w:rsidRPr="00A537E2">
        <w:rPr>
          <w:rFonts w:eastAsia="Times New Roman" w:cs="Arial"/>
          <w:b/>
          <w:lang w:eastAsia="cs-CZ"/>
        </w:rPr>
        <w:t>25</w:t>
      </w:r>
      <w:r w:rsidRPr="00A537E2">
        <w:rPr>
          <w:rFonts w:eastAsia="Times New Roman" w:cs="Arial"/>
          <w:lang w:eastAsia="cs-CZ"/>
        </w:rPr>
        <w:t xml:space="preserve"> měsíců ode dne zahájení stavebních prací na předmětné stavbě, kdy je předpokládáno ukončení stavebních prací.</w:t>
      </w:r>
    </w:p>
    <w:p w14:paraId="46089687" w14:textId="77777777" w:rsidR="00DA6ABF" w:rsidRPr="00A537E2" w:rsidRDefault="00DA6ABF" w:rsidP="00A537E2">
      <w:pPr>
        <w:spacing w:after="0" w:line="240" w:lineRule="auto"/>
        <w:ind w:left="426"/>
        <w:jc w:val="both"/>
        <w:rPr>
          <w:rFonts w:eastAsia="Times New Roman" w:cs="Arial"/>
          <w:lang w:eastAsia="cs-CZ"/>
        </w:rPr>
      </w:pPr>
    </w:p>
    <w:p w14:paraId="77C3F777" w14:textId="77777777" w:rsidR="00A537E2" w:rsidRPr="00A537E2" w:rsidRDefault="00A537E2" w:rsidP="00A537E2">
      <w:pPr>
        <w:ind w:left="426"/>
        <w:jc w:val="both"/>
        <w:rPr>
          <w:rFonts w:ascii="Verdana" w:hAnsi="Verdana"/>
          <w:color w:val="000000"/>
        </w:rPr>
      </w:pPr>
      <w:r w:rsidRPr="00A537E2">
        <w:rPr>
          <w:rFonts w:ascii="Verdana" w:hAnsi="Verdana"/>
          <w:color w:val="000000"/>
        </w:rPr>
        <w:t>Činnost odborného geotechnického dozoru pro stavbu bude probíhat při</w:t>
      </w:r>
      <w:r w:rsidRPr="00A537E2">
        <w:rPr>
          <w:rFonts w:ascii="Verdana" w:hAnsi="Verdana"/>
          <w:b/>
          <w:bCs/>
          <w:color w:val="000000"/>
        </w:rPr>
        <w:t xml:space="preserve"> </w:t>
      </w:r>
      <w:r w:rsidRPr="00A537E2">
        <w:rPr>
          <w:rFonts w:ascii="Verdana" w:hAnsi="Verdana"/>
          <w:color w:val="000000"/>
        </w:rPr>
        <w:t>realizaci stavby nárazově na vyzvání odpovědného pracovníka objednatele.</w:t>
      </w:r>
    </w:p>
    <w:p w14:paraId="0F1AA22C" w14:textId="665C284A" w:rsidR="00DA6ABF" w:rsidRPr="00A537E2" w:rsidRDefault="00A537E2" w:rsidP="00A537E2">
      <w:pPr>
        <w:spacing w:after="0" w:line="240" w:lineRule="auto"/>
        <w:ind w:left="426"/>
        <w:jc w:val="both"/>
        <w:rPr>
          <w:rFonts w:ascii="Verdana" w:hAnsi="Verdana"/>
          <w:color w:val="000000"/>
        </w:rPr>
      </w:pPr>
      <w:r w:rsidRPr="00A537E2">
        <w:rPr>
          <w:rFonts w:ascii="Verdana" w:hAnsi="Verdana"/>
          <w:b/>
          <w:bCs/>
          <w:color w:val="000000"/>
        </w:rPr>
        <w:t>Předpoklad 25</w:t>
      </w:r>
      <w:r w:rsidRPr="00A537E2">
        <w:rPr>
          <w:rFonts w:ascii="Verdana" w:hAnsi="Verdana"/>
          <w:color w:val="000000"/>
        </w:rPr>
        <w:t xml:space="preserve"> měsíců (12/2021 – 12/2023, především v kolejových výlukách dle POV)</w:t>
      </w:r>
    </w:p>
    <w:p w14:paraId="78828A1A" w14:textId="004C5691" w:rsidR="00A537E2" w:rsidRPr="00A537E2" w:rsidRDefault="00A537E2" w:rsidP="00A537E2">
      <w:pPr>
        <w:spacing w:after="0" w:line="240" w:lineRule="auto"/>
        <w:ind w:left="426"/>
        <w:rPr>
          <w:rFonts w:eastAsia="Times New Roman" w:cs="Times New Roman"/>
          <w:b/>
          <w:u w:val="single"/>
          <w:lang w:eastAsia="cs-CZ"/>
        </w:rPr>
      </w:pPr>
    </w:p>
    <w:p w14:paraId="0BCC3DAA" w14:textId="77777777" w:rsidR="00DA6ABF" w:rsidRPr="00A537E2" w:rsidRDefault="00DA6ABF" w:rsidP="00DA6ABF">
      <w:pPr>
        <w:spacing w:after="0" w:line="240" w:lineRule="auto"/>
        <w:ind w:left="426"/>
        <w:rPr>
          <w:rFonts w:eastAsia="Times New Roman" w:cs="Times New Roman"/>
          <w:u w:val="single"/>
          <w:lang w:eastAsia="cs-CZ"/>
        </w:rPr>
      </w:pPr>
      <w:r w:rsidRPr="00A537E2">
        <w:rPr>
          <w:rFonts w:eastAsia="Times New Roman" w:cs="Times New Roman"/>
          <w:b/>
          <w:u w:val="single"/>
          <w:lang w:eastAsia="cs-CZ"/>
        </w:rPr>
        <w:t>Místo plnění:</w:t>
      </w:r>
      <w:r w:rsidRPr="00A537E2">
        <w:rPr>
          <w:rFonts w:eastAsia="Times New Roman" w:cs="Times New Roman"/>
          <w:u w:val="single"/>
          <w:lang w:eastAsia="cs-CZ"/>
        </w:rPr>
        <w:t xml:space="preserve">  </w:t>
      </w:r>
    </w:p>
    <w:p w14:paraId="34A7AF35" w14:textId="77777777" w:rsidR="00DA6ABF" w:rsidRPr="00A537E2" w:rsidRDefault="00DA6ABF" w:rsidP="00DA6ABF">
      <w:pPr>
        <w:numPr>
          <w:ilvl w:val="0"/>
          <w:numId w:val="15"/>
        </w:numPr>
        <w:spacing w:after="0" w:line="240" w:lineRule="auto"/>
        <w:ind w:left="993" w:hanging="284"/>
        <w:jc w:val="both"/>
        <w:rPr>
          <w:rFonts w:eastAsia="Times New Roman" w:cs="Times New Roman"/>
          <w:lang w:eastAsia="cs-CZ"/>
        </w:rPr>
      </w:pPr>
      <w:r w:rsidRPr="00A537E2">
        <w:rPr>
          <w:rFonts w:eastAsia="Times New Roman" w:cs="Times New Roman"/>
          <w:lang w:eastAsia="cs-CZ"/>
        </w:rPr>
        <w:t>Správa železnic, státní organizace, Stavební správa východ, Nerudova 773/1, 779 00 Olomouc</w:t>
      </w:r>
    </w:p>
    <w:p w14:paraId="1FF95867" w14:textId="492F6957" w:rsidR="00DA6ABF" w:rsidRPr="00A537E2" w:rsidRDefault="00DA6ABF" w:rsidP="00DA6ABF">
      <w:pPr>
        <w:numPr>
          <w:ilvl w:val="0"/>
          <w:numId w:val="15"/>
        </w:numPr>
        <w:spacing w:after="0" w:line="240" w:lineRule="auto"/>
        <w:ind w:left="993" w:hanging="284"/>
        <w:jc w:val="both"/>
        <w:rPr>
          <w:rFonts w:eastAsia="Times New Roman" w:cs="Times New Roman"/>
          <w:lang w:eastAsia="cs-CZ"/>
        </w:rPr>
      </w:pPr>
      <w:r w:rsidRPr="00A537E2">
        <w:rPr>
          <w:rFonts w:eastAsia="Times New Roman" w:cs="Arial"/>
          <w:lang w:eastAsia="cs-CZ"/>
        </w:rPr>
        <w:t>pro geotechnický dozor: místo stavby „</w:t>
      </w:r>
      <w:r w:rsidRPr="00A537E2">
        <w:rPr>
          <w:rFonts w:ascii="Verdana" w:hAnsi="Verdana"/>
        </w:rPr>
        <w:t xml:space="preserve">Dokončení I. žel. koridoru v trať. úseku Lanžhot (ČR) – </w:t>
      </w:r>
      <w:r w:rsidRPr="00A537E2">
        <w:rPr>
          <w:rFonts w:ascii="Verdana" w:hAnsi="Verdana"/>
          <w:lang w:val="sk-SK"/>
        </w:rPr>
        <w:t>Kúty</w:t>
      </w:r>
      <w:r w:rsidRPr="00A537E2">
        <w:rPr>
          <w:rFonts w:ascii="Verdana" w:hAnsi="Verdana"/>
        </w:rPr>
        <w:t xml:space="preserve"> (SR)</w:t>
      </w:r>
      <w:r w:rsidRPr="00A537E2">
        <w:rPr>
          <w:rFonts w:eastAsia="Times New Roman" w:cs="Arial"/>
          <w:color w:val="000000"/>
          <w:lang w:eastAsia="cs-CZ"/>
        </w:rPr>
        <w:t>“</w:t>
      </w:r>
    </w:p>
    <w:p w14:paraId="6A03C1F1" w14:textId="174B4842" w:rsidR="00F01FED" w:rsidRDefault="00F01FED" w:rsidP="00F01FED">
      <w:pPr>
        <w:spacing w:after="0" w:line="240" w:lineRule="auto"/>
        <w:ind w:left="426"/>
        <w:rPr>
          <w:rFonts w:eastAsia="Times New Roman" w:cs="Times New Roman"/>
          <w:b/>
          <w:lang w:eastAsia="cs-CZ"/>
        </w:rPr>
      </w:pPr>
    </w:p>
    <w:p w14:paraId="3E1FD39C" w14:textId="77777777" w:rsidR="00750F5C" w:rsidRPr="00A537E2" w:rsidRDefault="00750F5C" w:rsidP="00F01FED">
      <w:pPr>
        <w:spacing w:after="0" w:line="240" w:lineRule="auto"/>
        <w:ind w:left="426"/>
        <w:rPr>
          <w:rFonts w:eastAsia="Times New Roman" w:cs="Times New Roman"/>
          <w:b/>
          <w:lang w:eastAsia="cs-CZ"/>
        </w:rPr>
      </w:pPr>
    </w:p>
    <w:p w14:paraId="1081089C" w14:textId="28099F38" w:rsidR="00F01FED" w:rsidRPr="00A537E2" w:rsidRDefault="00F01FED" w:rsidP="00DA6ABF">
      <w:pPr>
        <w:numPr>
          <w:ilvl w:val="0"/>
          <w:numId w:val="6"/>
        </w:numPr>
        <w:tabs>
          <w:tab w:val="clear" w:pos="142"/>
        </w:tabs>
        <w:spacing w:after="120" w:line="240" w:lineRule="auto"/>
        <w:ind w:hanging="502"/>
        <w:rPr>
          <w:rFonts w:eastAsia="Times New Roman" w:cs="Times New Roman"/>
          <w:b/>
          <w:u w:val="single"/>
          <w:lang w:eastAsia="cs-CZ"/>
        </w:rPr>
      </w:pPr>
      <w:r w:rsidRPr="00A537E2">
        <w:rPr>
          <w:rFonts w:eastAsia="Times New Roman" w:cs="Times New Roman"/>
          <w:b/>
          <w:u w:val="single"/>
          <w:lang w:eastAsia="cs-CZ"/>
        </w:rPr>
        <w:t>Způsob plnění</w:t>
      </w:r>
      <w:r w:rsidR="002004AA">
        <w:rPr>
          <w:rFonts w:eastAsia="Times New Roman" w:cs="Times New Roman"/>
          <w:b/>
          <w:u w:val="single"/>
          <w:lang w:eastAsia="cs-CZ"/>
        </w:rPr>
        <w:t xml:space="preserve">, </w:t>
      </w:r>
      <w:r w:rsidR="002004AA" w:rsidRPr="00A537E2">
        <w:rPr>
          <w:rFonts w:eastAsia="Times New Roman" w:cs="Times New Roman"/>
          <w:b/>
          <w:u w:val="single"/>
          <w:lang w:eastAsia="cs-CZ"/>
        </w:rPr>
        <w:t>fakturace</w:t>
      </w:r>
      <w:r w:rsidRPr="00A537E2">
        <w:rPr>
          <w:rFonts w:eastAsia="Times New Roman" w:cs="Times New Roman"/>
          <w:b/>
          <w:u w:val="single"/>
          <w:lang w:eastAsia="cs-CZ"/>
        </w:rPr>
        <w:t>:</w:t>
      </w:r>
      <w:r w:rsidR="006974BB" w:rsidRPr="00A537E2">
        <w:rPr>
          <w:rFonts w:eastAsia="Times New Roman" w:cs="Times New Roman"/>
          <w:b/>
          <w:u w:val="single"/>
          <w:lang w:eastAsia="cs-CZ"/>
        </w:rPr>
        <w:t xml:space="preserve"> </w:t>
      </w:r>
    </w:p>
    <w:p w14:paraId="029CE97F" w14:textId="77777777" w:rsidR="00605796" w:rsidRPr="00A537E2" w:rsidRDefault="00605796" w:rsidP="00605796">
      <w:pPr>
        <w:pStyle w:val="Odstavecseseznamem"/>
        <w:autoSpaceDE w:val="0"/>
        <w:autoSpaceDN w:val="0"/>
        <w:spacing w:after="0" w:line="240" w:lineRule="auto"/>
        <w:ind w:left="502"/>
        <w:rPr>
          <w:rFonts w:eastAsia="Times New Roman" w:cs="Times New Roman"/>
          <w:u w:val="single"/>
          <w:lang w:eastAsia="cs-CZ"/>
        </w:rPr>
      </w:pPr>
      <w:r w:rsidRPr="00A537E2">
        <w:rPr>
          <w:rFonts w:eastAsia="Times New Roman" w:cs="Times New Roman"/>
          <w:u w:val="single"/>
          <w:lang w:eastAsia="cs-CZ"/>
        </w:rPr>
        <w:t>Zpracované dílo je nutno vyhotovit v počtu:</w:t>
      </w:r>
    </w:p>
    <w:p w14:paraId="58B65C44" w14:textId="77777777" w:rsidR="00605796" w:rsidRPr="00A537E2" w:rsidRDefault="00605796" w:rsidP="00605796">
      <w:pPr>
        <w:pStyle w:val="Odstavecseseznamem"/>
        <w:autoSpaceDE w:val="0"/>
        <w:autoSpaceDN w:val="0"/>
        <w:spacing w:after="0" w:line="240" w:lineRule="auto"/>
        <w:ind w:left="502"/>
        <w:rPr>
          <w:rFonts w:eastAsia="Times New Roman" w:cs="Times New Roman"/>
          <w:b/>
          <w:lang w:eastAsia="cs-CZ"/>
        </w:rPr>
      </w:pPr>
      <w:r w:rsidRPr="00A537E2">
        <w:rPr>
          <w:rFonts w:eastAsia="Times New Roman" w:cs="Times New Roman"/>
          <w:b/>
          <w:lang w:eastAsia="cs-CZ"/>
        </w:rPr>
        <w:t>-</w:t>
      </w:r>
      <w:r w:rsidRPr="00A537E2">
        <w:rPr>
          <w:rFonts w:eastAsia="Times New Roman" w:cs="Times New Roman"/>
          <w:lang w:eastAsia="cs-CZ"/>
        </w:rPr>
        <w:t xml:space="preserve"> </w:t>
      </w:r>
      <w:r w:rsidRPr="00A537E2">
        <w:rPr>
          <w:rFonts w:eastAsia="Times New Roman" w:cs="Times New Roman"/>
          <w:b/>
          <w:lang w:eastAsia="cs-CZ"/>
        </w:rPr>
        <w:t>2x   závěrečná zpráva v listinné formě</w:t>
      </w:r>
    </w:p>
    <w:p w14:paraId="66FE8035" w14:textId="77777777" w:rsidR="00605796" w:rsidRPr="00A537E2" w:rsidRDefault="00605796" w:rsidP="00605796">
      <w:pPr>
        <w:pStyle w:val="Odstavecseseznamem"/>
        <w:autoSpaceDE w:val="0"/>
        <w:autoSpaceDN w:val="0"/>
        <w:spacing w:after="0" w:line="240" w:lineRule="auto"/>
        <w:ind w:left="502"/>
        <w:rPr>
          <w:rFonts w:eastAsia="Times New Roman" w:cs="Times New Roman"/>
          <w:b/>
          <w:lang w:eastAsia="cs-CZ"/>
        </w:rPr>
      </w:pPr>
      <w:r w:rsidRPr="00A537E2">
        <w:rPr>
          <w:rFonts w:eastAsia="Times New Roman" w:cs="Times New Roman"/>
          <w:b/>
          <w:lang w:eastAsia="cs-CZ"/>
        </w:rPr>
        <w:t xml:space="preserve">- 1x   závěrečná zpráva v dig. formě (pdf) </w:t>
      </w:r>
    </w:p>
    <w:p w14:paraId="4C896A7D" w14:textId="77777777" w:rsidR="00605796" w:rsidRPr="00A537E2" w:rsidRDefault="00605796" w:rsidP="00605796">
      <w:pPr>
        <w:pStyle w:val="Odstavecseseznamem"/>
        <w:autoSpaceDE w:val="0"/>
        <w:autoSpaceDN w:val="0"/>
        <w:spacing w:after="0" w:line="240" w:lineRule="auto"/>
        <w:ind w:left="502"/>
        <w:rPr>
          <w:rFonts w:eastAsia="Times New Roman" w:cs="Times New Roman"/>
          <w:lang w:eastAsia="cs-CZ"/>
        </w:rPr>
      </w:pPr>
    </w:p>
    <w:p w14:paraId="4EC71334" w14:textId="77777777" w:rsidR="00605796" w:rsidRPr="00A537E2" w:rsidRDefault="00605796" w:rsidP="00A537E2">
      <w:pPr>
        <w:pStyle w:val="Odstavecseseznamem"/>
        <w:autoSpaceDE w:val="0"/>
        <w:autoSpaceDN w:val="0"/>
        <w:spacing w:after="0" w:line="240" w:lineRule="auto"/>
        <w:ind w:left="502" w:right="136"/>
        <w:jc w:val="both"/>
        <w:rPr>
          <w:rFonts w:eastAsia="Times New Roman" w:cs="Times New Roman"/>
          <w:lang w:eastAsia="cs-CZ"/>
        </w:rPr>
      </w:pPr>
      <w:r w:rsidRPr="00A537E2">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201CEBF" w14:textId="77777777" w:rsidR="002004AA" w:rsidRDefault="002004AA" w:rsidP="00A537E2">
      <w:pPr>
        <w:pStyle w:val="Odstavecseseznamem"/>
        <w:tabs>
          <w:tab w:val="left" w:pos="5597"/>
        </w:tabs>
        <w:spacing w:after="0" w:line="240" w:lineRule="auto"/>
        <w:ind w:left="502"/>
        <w:jc w:val="both"/>
        <w:rPr>
          <w:rFonts w:eastAsia="Times New Roman" w:cs="Times New Roman"/>
          <w:lang w:eastAsia="cs-CZ"/>
        </w:rPr>
      </w:pPr>
    </w:p>
    <w:p w14:paraId="262DC8C1" w14:textId="3D2F133D" w:rsidR="00F01FED" w:rsidRPr="00605796" w:rsidRDefault="00605796" w:rsidP="00A537E2">
      <w:pPr>
        <w:pStyle w:val="Odstavecseseznamem"/>
        <w:tabs>
          <w:tab w:val="left" w:pos="5597"/>
        </w:tabs>
        <w:spacing w:after="0" w:line="240" w:lineRule="auto"/>
        <w:ind w:left="502"/>
        <w:jc w:val="both"/>
        <w:rPr>
          <w:rFonts w:eastAsia="Times New Roman" w:cs="Times New Roman"/>
          <w:lang w:eastAsia="cs-CZ"/>
        </w:rPr>
      </w:pPr>
      <w:r w:rsidRPr="00A537E2">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1596BFB0" w14:textId="77777777" w:rsidR="00750F5C" w:rsidRDefault="00750F5C" w:rsidP="00F01FED">
      <w:pPr>
        <w:tabs>
          <w:tab w:val="left" w:pos="5597"/>
        </w:tabs>
        <w:spacing w:after="0" w:line="240" w:lineRule="auto"/>
        <w:ind w:left="426"/>
        <w:jc w:val="both"/>
        <w:rPr>
          <w:rFonts w:eastAsia="Times New Roman" w:cs="Times New Roman"/>
          <w:lang w:eastAsia="cs-CZ"/>
        </w:rPr>
      </w:pPr>
    </w:p>
    <w:p w14:paraId="457B6662" w14:textId="12D5226F"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DA6AB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DA6AB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605796">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DA6AB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DA6AB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595BDE04" w14:textId="71376A95" w:rsidR="00605796" w:rsidRPr="00A537E2" w:rsidRDefault="00F01FED" w:rsidP="00605796">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w:t>
      </w:r>
      <w:r w:rsidRPr="00A537E2">
        <w:rPr>
          <w:rFonts w:eastAsia="Times New Roman" w:cs="Times New Roman"/>
          <w:lang w:eastAsia="cs-CZ"/>
        </w:rPr>
        <w:t>předmětu veřejné zakázky (živnostenský list nebo výpis ze živnostenského rejstříku); dodavatel předloží, že má k dispozici oprávnění k podnikání pro následující činnosti:</w:t>
      </w:r>
      <w:r w:rsidR="00605796" w:rsidRPr="00A537E2">
        <w:rPr>
          <w:rFonts w:eastAsia="Times New Roman" w:cs="Times New Roman"/>
          <w:lang w:eastAsia="cs-CZ"/>
        </w:rPr>
        <w:t xml:space="preserve"> </w:t>
      </w:r>
    </w:p>
    <w:p w14:paraId="346132C5" w14:textId="232DAADF" w:rsidR="00605796" w:rsidRPr="00A537E2" w:rsidRDefault="00605796" w:rsidP="00605796">
      <w:pPr>
        <w:pStyle w:val="Odstavecseseznamem"/>
        <w:numPr>
          <w:ilvl w:val="3"/>
          <w:numId w:val="6"/>
        </w:numPr>
        <w:tabs>
          <w:tab w:val="clear" w:pos="2880"/>
        </w:tabs>
        <w:spacing w:after="120" w:line="240" w:lineRule="auto"/>
        <w:ind w:left="1276" w:firstLine="284"/>
        <w:jc w:val="both"/>
        <w:rPr>
          <w:rFonts w:eastAsia="Times New Roman" w:cs="Times New Roman"/>
          <w:b/>
          <w:lang w:eastAsia="cs-CZ"/>
        </w:rPr>
      </w:pPr>
      <w:r w:rsidRPr="00A537E2">
        <w:rPr>
          <w:rFonts w:eastAsia="Times New Roman" w:cs="Arial"/>
          <w:b/>
          <w:lang w:eastAsia="cs-CZ"/>
        </w:rPr>
        <w:t xml:space="preserve">poskytování služeb v oblasti </w:t>
      </w:r>
      <w:r w:rsidRPr="00A537E2">
        <w:rPr>
          <w:rFonts w:eastAsia="Times New Roman" w:cs="Times New Roman"/>
          <w:b/>
          <w:lang w:eastAsia="cs-CZ"/>
        </w:rPr>
        <w:t>geologické práce</w:t>
      </w:r>
    </w:p>
    <w:p w14:paraId="6824E83A" w14:textId="4CE126BF" w:rsidR="00605796" w:rsidRPr="00A537E2" w:rsidRDefault="00605796" w:rsidP="00605796">
      <w:pPr>
        <w:pStyle w:val="Odstavecseseznamem"/>
        <w:numPr>
          <w:ilvl w:val="3"/>
          <w:numId w:val="6"/>
        </w:numPr>
        <w:tabs>
          <w:tab w:val="clear" w:pos="2880"/>
          <w:tab w:val="num" w:pos="2127"/>
        </w:tabs>
        <w:spacing w:after="0" w:line="240" w:lineRule="auto"/>
        <w:ind w:hanging="1320"/>
        <w:jc w:val="both"/>
        <w:rPr>
          <w:rFonts w:eastAsia="Times New Roman" w:cs="Times New Roman"/>
          <w:lang w:eastAsia="cs-CZ"/>
        </w:rPr>
      </w:pPr>
      <w:r w:rsidRPr="00A537E2">
        <w:rPr>
          <w:rFonts w:eastAsia="Times New Roman" w:cs="Times New Roman"/>
          <w:b/>
          <w:lang w:eastAsia="cs-CZ"/>
        </w:rPr>
        <w:t xml:space="preserve">projektová činnost ve výstavbě </w:t>
      </w:r>
    </w:p>
    <w:p w14:paraId="6EC039BB" w14:textId="1CE3BF0C" w:rsidR="00605796" w:rsidRPr="00A537E2" w:rsidRDefault="00605796" w:rsidP="00107A33">
      <w:pPr>
        <w:pStyle w:val="Odstavecseseznamem"/>
        <w:numPr>
          <w:ilvl w:val="0"/>
          <w:numId w:val="13"/>
        </w:numPr>
        <w:spacing w:after="0" w:line="240" w:lineRule="auto"/>
        <w:ind w:left="907"/>
        <w:jc w:val="both"/>
        <w:rPr>
          <w:rFonts w:eastAsia="Times New Roman" w:cs="Times New Roman"/>
          <w:lang w:eastAsia="cs-CZ"/>
        </w:rPr>
      </w:pPr>
      <w:r w:rsidRPr="00A537E2">
        <w:rPr>
          <w:rFonts w:eastAsia="Times New Roman" w:cs="Times New Roman"/>
          <w:lang w:eastAsia="cs-CZ"/>
        </w:rPr>
        <w:t xml:space="preserve">osvědčení o autorizaci (ČR) nebo registraci (zahraničí) v rozsahu dle §5 odst. 3 písm. </w:t>
      </w:r>
      <w:r w:rsidRPr="00A537E2">
        <w:rPr>
          <w:rFonts w:eastAsia="Times New Roman" w:cs="Times New Roman"/>
          <w:b/>
          <w:lang w:eastAsia="cs-CZ"/>
        </w:rPr>
        <w:t>i)</w:t>
      </w:r>
      <w:r w:rsidRPr="00A537E2">
        <w:rPr>
          <w:rFonts w:eastAsia="Times New Roman" w:cs="Times New Roman"/>
          <w:lang w:eastAsia="cs-CZ"/>
        </w:rPr>
        <w:t xml:space="preserve"> </w:t>
      </w:r>
      <w:r w:rsidRPr="00A537E2">
        <w:rPr>
          <w:rFonts w:eastAsia="Times New Roman" w:cs="Times New Roman"/>
          <w:b/>
          <w:lang w:eastAsia="cs-CZ"/>
        </w:rPr>
        <w:t>geotechnika</w:t>
      </w:r>
      <w:r w:rsidRPr="00A537E2">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1A0D1DE1" w14:textId="77777777" w:rsidR="00605796" w:rsidRPr="00A537E2" w:rsidRDefault="00605796" w:rsidP="00605796">
      <w:pPr>
        <w:numPr>
          <w:ilvl w:val="0"/>
          <w:numId w:val="13"/>
        </w:numPr>
        <w:autoSpaceDE w:val="0"/>
        <w:autoSpaceDN w:val="0"/>
        <w:spacing w:after="0" w:line="240" w:lineRule="auto"/>
        <w:ind w:left="851" w:right="136" w:hanging="284"/>
        <w:jc w:val="both"/>
        <w:rPr>
          <w:rFonts w:eastAsia="Times New Roman" w:cs="Arial"/>
          <w:lang w:eastAsia="cs-CZ"/>
        </w:rPr>
      </w:pPr>
      <w:r w:rsidRPr="00A537E2">
        <w:rPr>
          <w:rFonts w:eastAsia="Times New Roman" w:cs="Arial"/>
          <w:lang w:eastAsia="cs-CZ"/>
        </w:rPr>
        <w:t>kopii dokladu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DA6AB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7A411B81" w14:textId="77777777" w:rsidR="00605796" w:rsidRPr="00F94310" w:rsidRDefault="00605796" w:rsidP="00605796">
      <w:pPr>
        <w:spacing w:after="0" w:line="240" w:lineRule="auto"/>
        <w:ind w:left="426"/>
        <w:jc w:val="both"/>
        <w:rPr>
          <w:rFonts w:eastAsia="Times New Roman" w:cs="Times New Roman"/>
          <w:lang w:eastAsia="cs-CZ"/>
        </w:rPr>
      </w:pPr>
      <w:r w:rsidRPr="00A011EE">
        <w:rPr>
          <w:rFonts w:eastAsia="Times New Roman" w:cs="Times New Roman"/>
          <w:lang w:eastAsia="cs-CZ"/>
        </w:rPr>
        <w:t xml:space="preserve">K prokázání splnění technické </w:t>
      </w:r>
      <w:r w:rsidRPr="00F94310">
        <w:rPr>
          <w:rFonts w:eastAsia="Times New Roman" w:cs="Times New Roman"/>
          <w:lang w:eastAsia="cs-CZ"/>
        </w:rPr>
        <w:t>kvalifikace předloží dodavatel zadavateli následující doklady:</w:t>
      </w:r>
    </w:p>
    <w:p w14:paraId="2EC92E8F" w14:textId="77777777" w:rsidR="00605796" w:rsidRPr="00F94310" w:rsidRDefault="00605796" w:rsidP="00605796">
      <w:pPr>
        <w:spacing w:after="0" w:line="240" w:lineRule="auto"/>
        <w:ind w:left="426"/>
        <w:jc w:val="both"/>
        <w:rPr>
          <w:rFonts w:eastAsia="Times New Roman" w:cs="Times New Roman"/>
          <w:lang w:eastAsia="cs-CZ"/>
        </w:rPr>
      </w:pPr>
    </w:p>
    <w:p w14:paraId="770BDFD0" w14:textId="007370D1" w:rsidR="00605796" w:rsidRPr="00A537E2" w:rsidRDefault="00605796" w:rsidP="00605796">
      <w:pPr>
        <w:pStyle w:val="Odstavecseseznamem"/>
        <w:numPr>
          <w:ilvl w:val="0"/>
          <w:numId w:val="25"/>
        </w:numPr>
        <w:spacing w:after="0" w:line="240" w:lineRule="auto"/>
        <w:ind w:left="851"/>
        <w:jc w:val="both"/>
        <w:rPr>
          <w:rFonts w:ascii="Verdana" w:hAnsi="Verdana"/>
          <w:lang w:eastAsia="cs-CZ"/>
        </w:rPr>
      </w:pPr>
      <w:r w:rsidRPr="00F94310">
        <w:rPr>
          <w:rFonts w:ascii="Verdana" w:hAnsi="Verdana"/>
          <w:b/>
          <w:bCs/>
          <w:color w:val="000000"/>
          <w:lang w:eastAsia="cs-CZ"/>
        </w:rPr>
        <w:t>Seznam služeb</w:t>
      </w:r>
      <w:r w:rsidRPr="00F94310">
        <w:rPr>
          <w:rFonts w:ascii="Verdana" w:hAnsi="Verdana"/>
          <w:color w:val="000000"/>
          <w:lang w:eastAsia="cs-CZ"/>
        </w:rPr>
        <w:t xml:space="preserve"> poskytnutých dodavatelem v posledních </w:t>
      </w:r>
      <w:r>
        <w:rPr>
          <w:rFonts w:ascii="Verdana" w:hAnsi="Verdana"/>
          <w:b/>
          <w:color w:val="000000"/>
          <w:lang w:eastAsia="cs-CZ"/>
        </w:rPr>
        <w:t>5</w:t>
      </w:r>
      <w:r w:rsidRPr="00F94310">
        <w:rPr>
          <w:rFonts w:ascii="Verdana" w:hAnsi="Verdana"/>
          <w:color w:val="000000"/>
          <w:lang w:eastAsia="cs-CZ"/>
        </w:rPr>
        <w:t xml:space="preserve"> letech. Tímto seznamem dodavatel prokáže, že v posledních </w:t>
      </w:r>
      <w:r w:rsidRPr="00605796">
        <w:rPr>
          <w:rFonts w:ascii="Verdana" w:hAnsi="Verdana"/>
          <w:b/>
          <w:color w:val="000000"/>
          <w:lang w:eastAsia="cs-CZ"/>
        </w:rPr>
        <w:t>5</w:t>
      </w:r>
      <w:r w:rsidRPr="00F94310">
        <w:rPr>
          <w:rFonts w:ascii="Verdana" w:hAnsi="Verdana"/>
          <w:color w:val="000000"/>
          <w:lang w:eastAsia="cs-CZ"/>
        </w:rPr>
        <w:t xml:space="preserve"> letech vykonával v České republice či v zahraničí činnost odborného geotechnického dozoru nebo jinou obdobnou činnost, která svým obsahem odpovídá předmětu veřejné </w:t>
      </w:r>
      <w:r w:rsidRPr="00A537E2">
        <w:rPr>
          <w:rFonts w:ascii="Verdana" w:hAnsi="Verdana"/>
          <w:color w:val="000000"/>
          <w:lang w:eastAsia="cs-CZ"/>
        </w:rPr>
        <w:t>zakázky, jak je vymezen v této Výzvě.</w:t>
      </w:r>
    </w:p>
    <w:p w14:paraId="1D9633CA" w14:textId="77777777" w:rsidR="00605796" w:rsidRPr="00A537E2" w:rsidRDefault="00605796" w:rsidP="00605796">
      <w:pPr>
        <w:pStyle w:val="Bezmezer"/>
        <w:spacing w:line="240" w:lineRule="auto"/>
        <w:ind w:left="851" w:hanging="360"/>
        <w:jc w:val="both"/>
        <w:rPr>
          <w:rFonts w:ascii="Verdana" w:hAnsi="Verdana"/>
          <w:lang w:eastAsia="cs-CZ"/>
        </w:rPr>
      </w:pPr>
    </w:p>
    <w:p w14:paraId="264D7E5D" w14:textId="41B633BB" w:rsidR="00605796" w:rsidRPr="00A537E2" w:rsidRDefault="00605796" w:rsidP="00605796">
      <w:pPr>
        <w:pStyle w:val="Bezmezer"/>
        <w:spacing w:line="240" w:lineRule="auto"/>
        <w:ind w:left="851"/>
        <w:jc w:val="both"/>
        <w:rPr>
          <w:rFonts w:ascii="Verdana" w:hAnsi="Verdana"/>
          <w:lang w:eastAsia="cs-CZ"/>
        </w:rPr>
      </w:pPr>
      <w:r w:rsidRPr="00A537E2">
        <w:rPr>
          <w:rFonts w:ascii="Verdana" w:hAnsi="Verdana"/>
          <w:lang w:eastAsia="cs-CZ"/>
        </w:rPr>
        <w:t xml:space="preserve">Předloženým seznamem poskytnutých služeb přitom musí dodavatel prokázat, že v posledních </w:t>
      </w:r>
      <w:r w:rsidRPr="006C44F4">
        <w:rPr>
          <w:rFonts w:ascii="Verdana" w:hAnsi="Verdana"/>
          <w:b/>
          <w:lang w:eastAsia="cs-CZ"/>
        </w:rPr>
        <w:t xml:space="preserve">5 </w:t>
      </w:r>
      <w:r w:rsidRPr="00A537E2">
        <w:rPr>
          <w:rFonts w:ascii="Verdana" w:hAnsi="Verdana"/>
          <w:lang w:eastAsia="cs-CZ"/>
        </w:rPr>
        <w:t xml:space="preserve">letech vykonával činnost odborného geotechnického dozoru alespoň na dvou dopravních stavbách (železničních nebo jiných dopravních stavbách)   s hodnotou celkových investičních nákladů v součtu minimálně </w:t>
      </w:r>
      <w:r w:rsidRPr="00A537E2">
        <w:rPr>
          <w:rFonts w:ascii="Verdana" w:hAnsi="Verdana"/>
          <w:b/>
          <w:bCs/>
          <w:lang w:eastAsia="cs-CZ"/>
        </w:rPr>
        <w:t xml:space="preserve"> 670 000 000,- Kč bez DPH</w:t>
      </w:r>
      <w:r w:rsidRPr="00A537E2">
        <w:rPr>
          <w:rFonts w:ascii="Verdana" w:hAnsi="Verdana"/>
          <w:lang w:eastAsia="cs-CZ"/>
        </w:rPr>
        <w:t xml:space="preserve">, přičemž hodnota celkových investičních nákladů jedné takové stavby musí činit alespoň </w:t>
      </w:r>
      <w:r w:rsidRPr="00A537E2">
        <w:rPr>
          <w:rFonts w:ascii="Verdana" w:hAnsi="Verdana"/>
          <w:b/>
          <w:lang w:eastAsia="cs-CZ"/>
        </w:rPr>
        <w:t>330</w:t>
      </w:r>
      <w:r w:rsidRPr="00A537E2">
        <w:rPr>
          <w:rFonts w:ascii="Verdana" w:hAnsi="Verdana"/>
          <w:b/>
          <w:bCs/>
          <w:lang w:eastAsia="cs-CZ"/>
        </w:rPr>
        <w:t> 000 000,- Kč bez DPH</w:t>
      </w:r>
      <w:r w:rsidRPr="00A537E2">
        <w:rPr>
          <w:rFonts w:ascii="Verdana" w:hAnsi="Verdana"/>
          <w:lang w:eastAsia="cs-CZ"/>
        </w:rPr>
        <w:t xml:space="preserve">. </w:t>
      </w:r>
    </w:p>
    <w:p w14:paraId="05F56F2F" w14:textId="77777777" w:rsidR="00605796" w:rsidRPr="00A537E2" w:rsidRDefault="00605796" w:rsidP="00605796">
      <w:pPr>
        <w:pStyle w:val="Bezmezer"/>
        <w:spacing w:line="240" w:lineRule="auto"/>
        <w:ind w:left="851" w:hanging="360"/>
        <w:jc w:val="both"/>
        <w:rPr>
          <w:rFonts w:ascii="Verdana" w:hAnsi="Verdana"/>
          <w:color w:val="000000"/>
          <w:lang w:eastAsia="cs-CZ"/>
        </w:rPr>
      </w:pPr>
    </w:p>
    <w:p w14:paraId="33B716CC" w14:textId="77777777" w:rsidR="00605796" w:rsidRPr="00A537E2" w:rsidRDefault="00605796" w:rsidP="00605796">
      <w:pPr>
        <w:pStyle w:val="Bezmezer"/>
        <w:spacing w:line="240" w:lineRule="auto"/>
        <w:ind w:left="851"/>
        <w:jc w:val="both"/>
        <w:rPr>
          <w:rFonts w:ascii="Verdana" w:hAnsi="Verdana"/>
          <w:color w:val="000000"/>
          <w:lang w:eastAsia="cs-CZ"/>
        </w:rPr>
      </w:pPr>
      <w:r w:rsidRPr="00A537E2">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11F256D8" w14:textId="77777777" w:rsidR="00605796" w:rsidRPr="00A537E2" w:rsidRDefault="00605796" w:rsidP="00605796">
      <w:pPr>
        <w:pStyle w:val="Bezmezer"/>
        <w:spacing w:line="240" w:lineRule="auto"/>
        <w:ind w:left="851" w:hanging="360"/>
        <w:jc w:val="both"/>
        <w:rPr>
          <w:rFonts w:ascii="Verdana" w:hAnsi="Verdana"/>
          <w:color w:val="000000"/>
          <w:lang w:eastAsia="cs-CZ"/>
        </w:rPr>
      </w:pPr>
    </w:p>
    <w:p w14:paraId="18FA61EE" w14:textId="6725EA41" w:rsidR="00605796" w:rsidRPr="00A537E2" w:rsidRDefault="00605796" w:rsidP="00605796">
      <w:pPr>
        <w:pStyle w:val="Odstavecseseznamem"/>
        <w:spacing w:after="0" w:line="240" w:lineRule="auto"/>
        <w:ind w:left="851"/>
        <w:jc w:val="both"/>
        <w:rPr>
          <w:rFonts w:ascii="Verdana" w:hAnsi="Verdana"/>
          <w:lang w:eastAsia="cs-CZ"/>
        </w:rPr>
      </w:pPr>
      <w:r w:rsidRPr="00A537E2">
        <w:rPr>
          <w:rFonts w:ascii="Verdana" w:hAnsi="Verdana"/>
          <w:lang w:eastAsia="cs-CZ"/>
        </w:rPr>
        <w:t>Skutečností rozhodnou pro počátek běhu tříleté lhůty je poslední den lhůty pro podání nabídek.</w:t>
      </w:r>
      <w:r w:rsidRPr="00A537E2">
        <w:rPr>
          <w:rFonts w:ascii="Verdana" w:hAnsi="Verdana"/>
          <w:color w:val="000000"/>
          <w:lang w:eastAsia="cs-CZ"/>
        </w:rPr>
        <w:t xml:space="preserve"> </w:t>
      </w:r>
      <w:r w:rsidRPr="00A537E2">
        <w:rPr>
          <w:rFonts w:ascii="Verdana" w:hAnsi="Verdana"/>
          <w:lang w:eastAsia="cs-CZ"/>
        </w:rPr>
        <w:t xml:space="preserve">Doba </w:t>
      </w:r>
      <w:r w:rsidRPr="00A537E2">
        <w:rPr>
          <w:rFonts w:ascii="Verdana" w:hAnsi="Verdana"/>
          <w:b/>
          <w:lang w:eastAsia="cs-CZ"/>
        </w:rPr>
        <w:t>5</w:t>
      </w:r>
      <w:r w:rsidRPr="00A537E2">
        <w:rPr>
          <w:rFonts w:ascii="Verdana" w:hAnsi="Verdana"/>
          <w:lang w:eastAsia="cs-CZ"/>
        </w:rPr>
        <w:t xml:space="preserve"> let se považuje za splněnou, pokud byly služby v průběhu této doby dokončeny. </w:t>
      </w:r>
    </w:p>
    <w:p w14:paraId="2E5A94E0" w14:textId="77777777" w:rsidR="003914E9" w:rsidRPr="00A537E2" w:rsidRDefault="003914E9" w:rsidP="003914E9">
      <w:pPr>
        <w:spacing w:after="0" w:line="240" w:lineRule="auto"/>
        <w:ind w:left="426"/>
        <w:jc w:val="both"/>
        <w:rPr>
          <w:rFonts w:eastAsia="Times New Roman" w:cs="Times New Roman"/>
          <w:lang w:eastAsia="cs-CZ"/>
        </w:rPr>
      </w:pPr>
    </w:p>
    <w:p w14:paraId="4D08A6AB" w14:textId="40F5B92D" w:rsidR="003914E9" w:rsidRPr="00A537E2" w:rsidRDefault="003914E9" w:rsidP="003914E9">
      <w:pPr>
        <w:pStyle w:val="Odstavecseseznamem"/>
        <w:numPr>
          <w:ilvl w:val="0"/>
          <w:numId w:val="25"/>
        </w:numPr>
        <w:spacing w:after="0" w:line="240" w:lineRule="auto"/>
        <w:ind w:left="851" w:hanging="425"/>
        <w:jc w:val="both"/>
        <w:rPr>
          <w:rFonts w:eastAsia="Times New Roman" w:cs="Times New Roman"/>
          <w:lang w:eastAsia="cs-CZ"/>
        </w:rPr>
      </w:pPr>
      <w:r w:rsidRPr="00A537E2">
        <w:rPr>
          <w:rFonts w:ascii="Verdana" w:hAnsi="Verdana"/>
          <w:bCs/>
          <w:color w:val="000000"/>
          <w:lang w:eastAsia="cs-CZ"/>
        </w:rPr>
        <w:t xml:space="preserve">Zadavatel požaduje předložení </w:t>
      </w:r>
      <w:r w:rsidRPr="00A537E2">
        <w:rPr>
          <w:rFonts w:ascii="Verdana" w:hAnsi="Verdana"/>
          <w:b/>
          <w:bCs/>
          <w:color w:val="000000"/>
          <w:lang w:eastAsia="cs-CZ"/>
        </w:rPr>
        <w:t xml:space="preserve">seznamu personálu </w:t>
      </w:r>
      <w:r w:rsidRPr="00A537E2">
        <w:rPr>
          <w:rFonts w:ascii="Verdana" w:hAnsi="Verdana"/>
          <w:b/>
          <w:color w:val="000000"/>
          <w:lang w:eastAsia="cs-CZ"/>
        </w:rPr>
        <w:t>dodavatele</w:t>
      </w:r>
      <w:r w:rsidRPr="00A537E2">
        <w:rPr>
          <w:rFonts w:ascii="Verdana" w:hAnsi="Verdana"/>
          <w:lang w:eastAsia="cs-CZ"/>
        </w:rPr>
        <w:t xml:space="preserve">,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w:t>
      </w:r>
      <w:r w:rsidRPr="00A537E2">
        <w:rPr>
          <w:rFonts w:ascii="Verdana" w:hAnsi="Verdana"/>
          <w:lang w:eastAsia="cs-CZ"/>
        </w:rPr>
        <w:lastRenderedPageBreak/>
        <w:t>specialisty na geotechniku však nelze takto sloučit, tyto funkce musí zastávat vždy odlišné fyzické osoby.</w:t>
      </w:r>
    </w:p>
    <w:p w14:paraId="3F9D733B" w14:textId="77777777" w:rsidR="003914E9" w:rsidRDefault="003914E9" w:rsidP="003914E9">
      <w:pPr>
        <w:tabs>
          <w:tab w:val="left" w:pos="993"/>
        </w:tabs>
        <w:spacing w:after="0" w:line="240" w:lineRule="auto"/>
        <w:ind w:left="851"/>
        <w:jc w:val="both"/>
      </w:pPr>
    </w:p>
    <w:p w14:paraId="5340D30A" w14:textId="71D9B86C" w:rsidR="003914E9" w:rsidRPr="00A537E2" w:rsidRDefault="003914E9" w:rsidP="003914E9">
      <w:pPr>
        <w:spacing w:after="0" w:line="240" w:lineRule="auto"/>
        <w:ind w:left="851" w:right="136"/>
        <w:jc w:val="both"/>
        <w:rPr>
          <w:rFonts w:ascii="Verdana" w:hAnsi="Verdana"/>
          <w:lang w:eastAsia="cs-CZ"/>
        </w:rPr>
      </w:pPr>
      <w:r w:rsidRPr="001159C6">
        <w:rPr>
          <w:rFonts w:ascii="Verdana" w:hAnsi="Verdana"/>
        </w:rPr>
        <w:t xml:space="preserve">Pro plnění této veřejné zakázky musí mít dodavatel k dispozici odborný personál, </w:t>
      </w:r>
      <w:r>
        <w:rPr>
          <w:rFonts w:ascii="Verdana" w:hAnsi="Verdana"/>
        </w:rPr>
        <w:t xml:space="preserve">  </w:t>
      </w:r>
      <w:r w:rsidRPr="001159C6">
        <w:rPr>
          <w:rFonts w:ascii="Verdana" w:hAnsi="Verdana"/>
        </w:rPr>
        <w:t xml:space="preserve">který splňuje následující </w:t>
      </w:r>
      <w:r w:rsidRPr="00A537E2">
        <w:rPr>
          <w:rFonts w:ascii="Verdana" w:hAnsi="Verdana"/>
        </w:rPr>
        <w:t>podmínky:</w:t>
      </w:r>
    </w:p>
    <w:p w14:paraId="78ED1BBE" w14:textId="77777777" w:rsidR="003914E9" w:rsidRPr="00A537E2" w:rsidRDefault="003914E9" w:rsidP="003914E9">
      <w:pPr>
        <w:pStyle w:val="Odstavecseseznamem"/>
        <w:spacing w:after="0" w:line="240" w:lineRule="auto"/>
        <w:ind w:left="709" w:right="136" w:hanging="425"/>
        <w:jc w:val="both"/>
        <w:rPr>
          <w:rFonts w:ascii="Verdana" w:hAnsi="Verdana"/>
          <w:lang w:eastAsia="cs-CZ"/>
        </w:rPr>
      </w:pPr>
    </w:p>
    <w:p w14:paraId="3B4E448E" w14:textId="77777777" w:rsidR="003914E9" w:rsidRPr="00A537E2" w:rsidRDefault="003914E9" w:rsidP="003914E9">
      <w:pPr>
        <w:pStyle w:val="Bezmezer"/>
        <w:ind w:left="851" w:right="136"/>
        <w:jc w:val="both"/>
        <w:rPr>
          <w:rFonts w:ascii="Verdana" w:hAnsi="Verdana"/>
          <w:b/>
          <w:bCs/>
          <w:lang w:eastAsia="cs-CZ"/>
        </w:rPr>
      </w:pPr>
      <w:r w:rsidRPr="00A537E2">
        <w:rPr>
          <w:rFonts w:ascii="Verdana" w:hAnsi="Verdana"/>
          <w:b/>
          <w:bCs/>
          <w:lang w:eastAsia="cs-CZ"/>
        </w:rPr>
        <w:t xml:space="preserve">a) specialista na geotechniku </w:t>
      </w:r>
    </w:p>
    <w:p w14:paraId="44A8D13B" w14:textId="77777777" w:rsidR="003914E9" w:rsidRPr="00A537E2" w:rsidRDefault="003914E9" w:rsidP="003914E9">
      <w:pPr>
        <w:pStyle w:val="Bezmezer"/>
        <w:ind w:left="851" w:right="136"/>
        <w:jc w:val="both"/>
        <w:rPr>
          <w:rFonts w:ascii="Verdana" w:hAnsi="Verdana"/>
          <w:lang w:eastAsia="cs-CZ"/>
        </w:rPr>
      </w:pPr>
      <w:r w:rsidRPr="00A537E2">
        <w:rPr>
          <w:rFonts w:ascii="Verdana" w:hAnsi="Verdana"/>
          <w:lang w:eastAsia="cs-CZ"/>
        </w:rPr>
        <w:t>nejméně 3 roky praxe ve výkonu činnosti geotechnika; VŠ vzdělání, autorizace v rozsahu dle § 5 odst. 3 písm. i) zákona č. 360/1992 Sb., tedy v oboru geotechnika;</w:t>
      </w:r>
    </w:p>
    <w:p w14:paraId="1B6F8F84" w14:textId="77777777" w:rsidR="003914E9" w:rsidRPr="00A537E2" w:rsidRDefault="003914E9" w:rsidP="003914E9">
      <w:pPr>
        <w:pStyle w:val="Bezmezer"/>
        <w:ind w:left="851" w:right="136"/>
        <w:jc w:val="both"/>
        <w:rPr>
          <w:rFonts w:ascii="Verdana" w:hAnsi="Verdana"/>
          <w:lang w:eastAsia="cs-CZ"/>
        </w:rPr>
      </w:pPr>
    </w:p>
    <w:p w14:paraId="21E16E95" w14:textId="77777777" w:rsidR="003914E9" w:rsidRPr="00A537E2" w:rsidRDefault="003914E9" w:rsidP="003914E9">
      <w:pPr>
        <w:pStyle w:val="Bezmezer"/>
        <w:ind w:left="851" w:right="136"/>
        <w:jc w:val="both"/>
        <w:rPr>
          <w:rFonts w:ascii="Verdana" w:hAnsi="Verdana"/>
          <w:b/>
          <w:bCs/>
          <w:lang w:eastAsia="cs-CZ"/>
        </w:rPr>
      </w:pPr>
      <w:r w:rsidRPr="00A537E2">
        <w:rPr>
          <w:rFonts w:ascii="Verdana" w:hAnsi="Verdana"/>
          <w:b/>
          <w:bCs/>
          <w:lang w:eastAsia="cs-CZ"/>
        </w:rPr>
        <w:t>b) zástupce specialisty na geotechniku</w:t>
      </w:r>
    </w:p>
    <w:p w14:paraId="605C035F" w14:textId="5B3EF15D" w:rsidR="003914E9" w:rsidRPr="001E7DAE" w:rsidRDefault="003914E9" w:rsidP="003914E9">
      <w:pPr>
        <w:pStyle w:val="Bezmezer"/>
        <w:ind w:left="851" w:right="136"/>
        <w:jc w:val="both"/>
        <w:rPr>
          <w:rFonts w:ascii="Verdana" w:hAnsi="Verdana"/>
          <w:lang w:eastAsia="cs-CZ"/>
        </w:rPr>
      </w:pPr>
      <w:r w:rsidRPr="00A537E2">
        <w:rPr>
          <w:rFonts w:ascii="Verdana" w:hAnsi="Verdana"/>
          <w:lang w:eastAsia="cs-CZ"/>
        </w:rPr>
        <w:t>nejméně 2 roky praxe ve výkonu činnosti geotechnika; autorizace v rozsahu dle § 5 odst. 3 písm. i) zákona č. 360/1992 Sb., tedy v oboru geotechnika</w:t>
      </w:r>
      <w:r w:rsidR="00004B1D" w:rsidRPr="00A537E2">
        <w:rPr>
          <w:rFonts w:ascii="Verdana" w:hAnsi="Verdana"/>
          <w:lang w:eastAsia="cs-CZ"/>
        </w:rPr>
        <w:t>.</w:t>
      </w:r>
    </w:p>
    <w:p w14:paraId="44FA4B06" w14:textId="77777777" w:rsidR="003914E9" w:rsidRPr="001E7DAE" w:rsidRDefault="003914E9" w:rsidP="003914E9">
      <w:pPr>
        <w:pStyle w:val="Bezmezer"/>
        <w:ind w:left="709" w:right="136" w:hanging="425"/>
        <w:jc w:val="both"/>
        <w:rPr>
          <w:rFonts w:ascii="Verdana" w:hAnsi="Verdana"/>
          <w:lang w:eastAsia="cs-CZ"/>
        </w:rPr>
      </w:pPr>
    </w:p>
    <w:p w14:paraId="511CF427" w14:textId="77777777" w:rsidR="003914E9" w:rsidRPr="001E7DAE" w:rsidRDefault="003914E9" w:rsidP="003914E9">
      <w:pPr>
        <w:pStyle w:val="Bezmezer"/>
        <w:ind w:left="851" w:right="136"/>
        <w:jc w:val="both"/>
        <w:rPr>
          <w:rFonts w:ascii="Verdana" w:hAnsi="Verdana"/>
          <w:lang w:eastAsia="cs-CZ"/>
        </w:rPr>
      </w:pPr>
      <w:r w:rsidRPr="001E7DAE">
        <w:rPr>
          <w:rFonts w:ascii="Verdana" w:hAnsi="Verdana"/>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DA6AB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1249F37D" w:rsidR="00F01FED" w:rsidRPr="00004B1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004B1D">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w:t>
      </w:r>
      <w:r w:rsidRPr="00004B1D">
        <w:rPr>
          <w:rFonts w:eastAsia="Times New Roman" w:cs="Times New Roman"/>
          <w:lang w:eastAsia="cs-CZ"/>
        </w:rPr>
        <w:lastRenderedPageBreak/>
        <w:t>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DA6AB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1B9CE061" w14:textId="77777777" w:rsidR="00004B1D" w:rsidRDefault="00004B1D" w:rsidP="00004B1D">
      <w:pPr>
        <w:autoSpaceDE w:val="0"/>
        <w:autoSpaceDN w:val="0"/>
        <w:spacing w:after="0" w:line="240" w:lineRule="auto"/>
        <w:ind w:left="457"/>
        <w:jc w:val="both"/>
        <w:rPr>
          <w:rFonts w:eastAsia="Times New Roman" w:cs="Times New Roman"/>
          <w:lang w:eastAsia="cs-CZ"/>
        </w:rPr>
      </w:pPr>
    </w:p>
    <w:p w14:paraId="6DBDE8BA" w14:textId="699BDDE7" w:rsidR="00F01FED" w:rsidRPr="00F01FED" w:rsidRDefault="00F01FED" w:rsidP="00004B1D">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7BB42240" w14:textId="77777777" w:rsidR="00F01FED" w:rsidRPr="00F01FED" w:rsidRDefault="00F01FED" w:rsidP="00DA6AB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1B33C47" w:rsidR="00F01FED" w:rsidRPr="00004B1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004B1D">
        <w:rPr>
          <w:rFonts w:eastAsia="Times New Roman" w:cs="Times New Roman"/>
          <w:lang w:eastAsia="cs-CZ"/>
        </w:rPr>
        <w:t xml:space="preserve">uvedená v čl. </w:t>
      </w:r>
      <w:r w:rsidR="00004B1D" w:rsidRPr="00004B1D">
        <w:rPr>
          <w:rFonts w:eastAsia="Times New Roman" w:cs="Times New Roman"/>
          <w:lang w:eastAsia="cs-CZ"/>
        </w:rPr>
        <w:t>3</w:t>
      </w:r>
      <w:r w:rsidRPr="00004B1D">
        <w:rPr>
          <w:rFonts w:eastAsia="Times New Roman" w:cs="Times New Roman"/>
          <w:lang w:eastAsia="cs-CZ"/>
        </w:rPr>
        <w:t>.</w:t>
      </w:r>
      <w:r w:rsidR="00004B1D" w:rsidRPr="00004B1D">
        <w:rPr>
          <w:rFonts w:eastAsia="Times New Roman" w:cs="Times New Roman"/>
          <w:lang w:eastAsia="cs-CZ"/>
        </w:rPr>
        <w:t>3</w:t>
      </w:r>
      <w:r w:rsidRPr="00004B1D">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DA6ABF">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DA6AB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2CAA1E35" w14:textId="77777777" w:rsidR="00004B1D" w:rsidRPr="00CC57D8" w:rsidRDefault="00004B1D" w:rsidP="00004B1D">
      <w:pPr>
        <w:spacing w:after="0" w:line="240" w:lineRule="auto"/>
        <w:ind w:left="426"/>
        <w:jc w:val="both"/>
        <w:rPr>
          <w:rFonts w:cs="Arial"/>
        </w:rPr>
      </w:pPr>
      <w:r w:rsidRPr="00F262B3">
        <w:rPr>
          <w:rFonts w:cs="Arial"/>
          <w:b/>
        </w:rPr>
        <w:t>Nabídky lze podat v termínu, který je uveden na profilu zadavatele:</w:t>
      </w:r>
      <w:r w:rsidRPr="00F262B3">
        <w:rPr>
          <w:rFonts w:cs="Arial"/>
        </w:rPr>
        <w:t xml:space="preserve"> </w:t>
      </w:r>
      <w:hyperlink r:id="rId13" w:history="1">
        <w:r w:rsidRPr="00CC57D8">
          <w:rPr>
            <w:rFonts w:eastAsia="Times New Roman" w:cs="Times New Roman"/>
            <w:color w:val="0000FF"/>
          </w:rPr>
          <w:t>https://zakazky.spravazeleznic.cz/</w:t>
        </w:r>
      </w:hyperlink>
      <w:r w:rsidRPr="00CC57D8">
        <w:rPr>
          <w:rFonts w:eastAsia="Times New Roman" w:cs="Times New Roman"/>
          <w:color w:val="0000FF"/>
          <w:lang w:eastAsia="cs-CZ"/>
        </w:rPr>
        <w:t>.</w:t>
      </w:r>
    </w:p>
    <w:p w14:paraId="3A6ACA18" w14:textId="77777777" w:rsidR="00750F5C" w:rsidRDefault="00750F5C" w:rsidP="00F01FED">
      <w:pPr>
        <w:spacing w:before="120" w:after="0" w:line="240" w:lineRule="auto"/>
        <w:ind w:left="425"/>
        <w:jc w:val="both"/>
        <w:rPr>
          <w:rFonts w:eastAsia="Times New Roman" w:cs="Times New Roman"/>
          <w:lang w:eastAsia="cs-CZ"/>
        </w:rPr>
      </w:pPr>
    </w:p>
    <w:p w14:paraId="1603AF8B" w14:textId="50D9464D"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DA6AB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1642FC86" w:rsidR="00F01FED" w:rsidRPr="00004B1D" w:rsidRDefault="00F01FED" w:rsidP="00DA6ABF">
      <w:pPr>
        <w:numPr>
          <w:ilvl w:val="0"/>
          <w:numId w:val="12"/>
        </w:numPr>
        <w:spacing w:after="0" w:line="240" w:lineRule="auto"/>
        <w:ind w:left="1134" w:hanging="425"/>
        <w:jc w:val="both"/>
        <w:rPr>
          <w:rFonts w:eastAsia="Times New Roman" w:cs="Times New Roman"/>
          <w:lang w:eastAsia="cs-CZ"/>
        </w:rPr>
      </w:pPr>
      <w:r w:rsidRPr="00004B1D">
        <w:rPr>
          <w:rFonts w:eastAsia="Times New Roman" w:cs="Times New Roman"/>
          <w:lang w:eastAsia="cs-CZ"/>
        </w:rPr>
        <w:t>všeobecné informace o dodavateli (příloha č. 1 Výzvy)</w:t>
      </w:r>
      <w:r w:rsidR="00F50EFC" w:rsidRPr="00004B1D">
        <w:rPr>
          <w:rFonts w:eastAsia="Times New Roman" w:cs="Times New Roman"/>
          <w:lang w:eastAsia="cs-CZ"/>
        </w:rPr>
        <w:t>, zadavatel požaduje, aby dodavatel v tomto formuláři uvedl rovněž údaje o majetkové struktuře dodavatele a všech poddodavatelů, prostřednictvím kterých v tomto výběrov</w:t>
      </w:r>
      <w:r w:rsidR="00004B1D">
        <w:rPr>
          <w:rFonts w:eastAsia="Times New Roman" w:cs="Times New Roman"/>
          <w:lang w:eastAsia="cs-CZ"/>
        </w:rPr>
        <w:t>ém řízení prokazuje kvalifikaci,</w:t>
      </w:r>
    </w:p>
    <w:p w14:paraId="5A8A8134" w14:textId="77777777" w:rsidR="00F01FED" w:rsidRPr="00004B1D" w:rsidRDefault="00F01FED" w:rsidP="00DA6ABF">
      <w:pPr>
        <w:numPr>
          <w:ilvl w:val="0"/>
          <w:numId w:val="12"/>
        </w:numPr>
        <w:spacing w:after="0" w:line="240" w:lineRule="auto"/>
        <w:ind w:hanging="437"/>
        <w:jc w:val="both"/>
        <w:rPr>
          <w:rFonts w:eastAsia="Times New Roman" w:cs="Times New Roman"/>
          <w:lang w:eastAsia="cs-CZ"/>
        </w:rPr>
      </w:pPr>
      <w:r w:rsidRPr="00004B1D">
        <w:rPr>
          <w:rFonts w:eastAsia="Times New Roman" w:cs="Times New Roman"/>
          <w:lang w:eastAsia="cs-CZ"/>
        </w:rPr>
        <w:t>návrh smlouvy o dílo,</w:t>
      </w:r>
    </w:p>
    <w:p w14:paraId="0E8B9597" w14:textId="77777777" w:rsidR="00F01FED" w:rsidRPr="00004B1D" w:rsidRDefault="00F01FED" w:rsidP="00DA6ABF">
      <w:pPr>
        <w:numPr>
          <w:ilvl w:val="0"/>
          <w:numId w:val="12"/>
        </w:numPr>
        <w:spacing w:after="0" w:line="240" w:lineRule="auto"/>
        <w:ind w:hanging="437"/>
        <w:jc w:val="both"/>
        <w:rPr>
          <w:rFonts w:eastAsia="Times New Roman" w:cs="Times New Roman"/>
          <w:lang w:eastAsia="cs-CZ"/>
        </w:rPr>
      </w:pPr>
      <w:r w:rsidRPr="00004B1D">
        <w:rPr>
          <w:rFonts w:eastAsia="Times New Roman" w:cs="Times New Roman"/>
          <w:lang w:eastAsia="cs-CZ"/>
        </w:rPr>
        <w:t>plná moc či pověření, je-li tohoto dokumentu třeba,</w:t>
      </w:r>
    </w:p>
    <w:p w14:paraId="1BF67256" w14:textId="77777777" w:rsidR="00F01FED" w:rsidRPr="00004B1D" w:rsidRDefault="00F01FED" w:rsidP="00DA6ABF">
      <w:pPr>
        <w:numPr>
          <w:ilvl w:val="0"/>
          <w:numId w:val="12"/>
        </w:numPr>
        <w:spacing w:after="0" w:line="240" w:lineRule="auto"/>
        <w:ind w:hanging="437"/>
        <w:jc w:val="both"/>
        <w:rPr>
          <w:rFonts w:eastAsia="Times New Roman" w:cs="Times New Roman"/>
          <w:lang w:eastAsia="cs-CZ"/>
        </w:rPr>
      </w:pPr>
      <w:r w:rsidRPr="00004B1D">
        <w:rPr>
          <w:rFonts w:eastAsia="Times New Roman" w:cs="Times New Roman"/>
          <w:lang w:eastAsia="cs-CZ"/>
        </w:rPr>
        <w:t>cenová kalkulace,</w:t>
      </w:r>
    </w:p>
    <w:p w14:paraId="588D14B9" w14:textId="77777777" w:rsidR="00F01FED" w:rsidRPr="00004B1D" w:rsidRDefault="00F01FED" w:rsidP="00DA6ABF">
      <w:pPr>
        <w:numPr>
          <w:ilvl w:val="0"/>
          <w:numId w:val="12"/>
        </w:numPr>
        <w:spacing w:after="0" w:line="240" w:lineRule="auto"/>
        <w:ind w:hanging="437"/>
        <w:jc w:val="both"/>
        <w:rPr>
          <w:rFonts w:eastAsia="Times New Roman" w:cs="Times New Roman"/>
          <w:lang w:eastAsia="cs-CZ"/>
        </w:rPr>
      </w:pPr>
      <w:r w:rsidRPr="00004B1D">
        <w:rPr>
          <w:rFonts w:eastAsia="Times New Roman" w:cs="Times New Roman"/>
          <w:lang w:eastAsia="cs-CZ"/>
        </w:rPr>
        <w:lastRenderedPageBreak/>
        <w:t>doklady o prokázání splnění základní způsobilosti (příloha č. 2 Výzvy),</w:t>
      </w:r>
    </w:p>
    <w:p w14:paraId="3760E1FD" w14:textId="77777777" w:rsidR="00F01FED" w:rsidRPr="00F01FED" w:rsidRDefault="00F01FED" w:rsidP="00DA6AB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DA6AB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DA6AB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7B643EDA" w:rsidR="00F01FED" w:rsidRPr="00F01FED" w:rsidRDefault="00F01FED" w:rsidP="00DA6AB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w:t>
      </w:r>
      <w:r w:rsidRPr="00004B1D">
        <w:rPr>
          <w:rFonts w:eastAsia="Times New Roman" w:cs="Times New Roman"/>
          <w:lang w:eastAsia="cs-CZ"/>
        </w:rPr>
        <w:t xml:space="preserve">poddodavatelích a jejich podílu na plnění zakázky (může být předloženo jako součást čl. </w:t>
      </w:r>
      <w:r w:rsidR="00004B1D" w:rsidRPr="00004B1D">
        <w:rPr>
          <w:rFonts w:eastAsia="Times New Roman" w:cs="Times New Roman"/>
          <w:lang w:eastAsia="cs-CZ"/>
        </w:rPr>
        <w:t>8</w:t>
      </w:r>
      <w:r w:rsidRPr="00004B1D">
        <w:rPr>
          <w:rFonts w:eastAsia="Times New Roman" w:cs="Times New Roman"/>
          <w:lang w:eastAsia="cs-CZ"/>
        </w:rPr>
        <w:t xml:space="preserve"> smlouvy </w:t>
      </w:r>
      <w:r w:rsidRPr="00F01FED">
        <w:rPr>
          <w:rFonts w:eastAsia="Times New Roman" w:cs="Times New Roman"/>
          <w:lang w:eastAsia="cs-CZ"/>
        </w:rPr>
        <w:t>o dílo),</w:t>
      </w:r>
    </w:p>
    <w:p w14:paraId="1C24875F" w14:textId="77777777" w:rsidR="00F01FED" w:rsidRPr="00F01FED" w:rsidRDefault="00F01FED" w:rsidP="00DA6AB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082F995E" w14:textId="77777777" w:rsidR="00004B1D" w:rsidRPr="00A537E2" w:rsidRDefault="00F01FED" w:rsidP="00004B1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Pr="00A537E2">
        <w:rPr>
          <w:rFonts w:eastAsia="Calibri" w:cs="Times New Roman"/>
          <w:color w:val="000000"/>
          <w:lang w:eastAsia="cs-CZ"/>
        </w:rPr>
        <w:t xml:space="preserve">Nabídková </w:t>
      </w:r>
      <w:r w:rsidRPr="00A537E2">
        <w:rPr>
          <w:rFonts w:eastAsia="Calibri" w:cs="Times New Roman"/>
          <w:lang w:eastAsia="cs-CZ"/>
        </w:rPr>
        <w:t>cena bude v </w:t>
      </w:r>
      <w:r w:rsidR="00004B1D" w:rsidRPr="00A537E2">
        <w:rPr>
          <w:rFonts w:eastAsia="Calibri" w:cs="Times New Roman"/>
          <w:lang w:eastAsia="cs-CZ"/>
        </w:rPr>
        <w:t>čl. 3.3 a v příloze č. 4</w:t>
      </w:r>
      <w:r w:rsidRPr="00A537E2">
        <w:rPr>
          <w:rFonts w:eastAsia="Calibri" w:cs="Times New Roman"/>
          <w:lang w:eastAsia="cs-CZ"/>
        </w:rPr>
        <w:t xml:space="preserve"> závazného vzoru smlouvy uvedena v Kč bez DPH zaokrouhlená na dvě desetinná místa jednak </w:t>
      </w:r>
      <w:r w:rsidR="00004B1D" w:rsidRPr="00A537E2">
        <w:rPr>
          <w:rFonts w:eastAsia="Calibri" w:cs="Times New Roman"/>
          <w:lang w:eastAsia="cs-CZ"/>
        </w:rPr>
        <w:t xml:space="preserve">jako </w:t>
      </w:r>
      <w:r w:rsidR="00004B1D" w:rsidRPr="00A537E2">
        <w:rPr>
          <w:rFonts w:eastAsia="Calibri" w:cs="Times New Roman"/>
          <w:u w:val="single"/>
          <w:lang w:eastAsia="cs-CZ"/>
        </w:rPr>
        <w:t>cena celková</w:t>
      </w:r>
      <w:r w:rsidR="00004B1D" w:rsidRPr="00A537E2">
        <w:rPr>
          <w:rFonts w:eastAsia="Calibri" w:cs="Times New Roman"/>
          <w:lang w:eastAsia="cs-CZ"/>
        </w:rPr>
        <w:t xml:space="preserve"> a dále </w:t>
      </w:r>
      <w:r w:rsidR="00004B1D" w:rsidRPr="00A537E2">
        <w:rPr>
          <w:rFonts w:eastAsia="Calibri" w:cs="Times New Roman"/>
          <w:u w:val="single"/>
          <w:lang w:eastAsia="cs-CZ"/>
        </w:rPr>
        <w:t>v souladu s </w:t>
      </w:r>
      <w:r w:rsidR="00004B1D" w:rsidRPr="00A537E2">
        <w:rPr>
          <w:rFonts w:eastAsia="Times New Roman" w:cs="Times New Roman"/>
          <w:u w:val="single"/>
          <w:lang w:eastAsia="cs-CZ"/>
        </w:rPr>
        <w:t>tabulkou „Předpokládaný rozsah prací“</w:t>
      </w:r>
      <w:r w:rsidR="00004B1D" w:rsidRPr="00A537E2">
        <w:rPr>
          <w:rFonts w:eastAsia="Times New Roman" w:cs="Times New Roman"/>
          <w:lang w:eastAsia="cs-CZ"/>
        </w:rPr>
        <w:t xml:space="preserve"> následujícím způsobem</w:t>
      </w:r>
      <w:r w:rsidR="00004B1D" w:rsidRPr="00A537E2">
        <w:rPr>
          <w:rFonts w:eastAsia="Calibri" w:cs="Times New Roman"/>
          <w:color w:val="000000"/>
          <w:lang w:eastAsia="cs-CZ"/>
        </w:rPr>
        <w:t>:</w:t>
      </w:r>
    </w:p>
    <w:p w14:paraId="251B520A" w14:textId="77777777" w:rsidR="00004B1D" w:rsidRPr="00A537E2" w:rsidRDefault="00004B1D" w:rsidP="00004B1D">
      <w:pPr>
        <w:autoSpaceDE w:val="0"/>
        <w:autoSpaceDN w:val="0"/>
        <w:spacing w:after="0" w:line="240" w:lineRule="auto"/>
        <w:ind w:left="426" w:hanging="426"/>
        <w:jc w:val="both"/>
        <w:rPr>
          <w:rFonts w:eastAsia="Calibri" w:cs="Times New Roman"/>
          <w:lang w:eastAsia="cs-CZ"/>
        </w:rPr>
      </w:pPr>
    </w:p>
    <w:p w14:paraId="08587ADF" w14:textId="77777777" w:rsidR="00004B1D" w:rsidRPr="00A537E2" w:rsidRDefault="00004B1D" w:rsidP="00004B1D">
      <w:pPr>
        <w:spacing w:after="0" w:line="240" w:lineRule="auto"/>
        <w:ind w:firstLine="426"/>
        <w:jc w:val="both"/>
        <w:rPr>
          <w:rFonts w:eastAsia="Times New Roman" w:cs="Times New Roman"/>
          <w:lang w:eastAsia="cs-CZ"/>
        </w:rPr>
      </w:pPr>
      <w:r w:rsidRPr="00A537E2">
        <w:rPr>
          <w:rFonts w:eastAsia="Times New Roman" w:cs="Times New Roman"/>
          <w:b/>
          <w:lang w:eastAsia="cs-CZ"/>
        </w:rPr>
        <w:t xml:space="preserve">Celková cena Díla bez DPH: </w:t>
      </w:r>
      <w:r w:rsidRPr="00A537E2">
        <w:rPr>
          <w:rFonts w:eastAsia="Times New Roman" w:cs="Times New Roman"/>
          <w:b/>
          <w:lang w:eastAsia="cs-CZ"/>
        </w:rPr>
        <w:fldChar w:fldCharType="begin">
          <w:ffData>
            <w:name w:val="Text1"/>
            <w:enabled/>
            <w:calcOnExit w:val="0"/>
            <w:textInput>
              <w:type w:val="date"/>
              <w:format w:val="d.M.yyyy"/>
            </w:textInput>
          </w:ffData>
        </w:fldChar>
      </w:r>
      <w:r w:rsidRPr="00A537E2">
        <w:rPr>
          <w:rFonts w:eastAsia="Times New Roman" w:cs="Times New Roman"/>
          <w:b/>
          <w:lang w:eastAsia="cs-CZ"/>
        </w:rPr>
        <w:instrText xml:space="preserve"> FORMTEXT </w:instrText>
      </w:r>
      <w:r w:rsidRPr="00A537E2">
        <w:rPr>
          <w:rFonts w:eastAsia="Times New Roman" w:cs="Times New Roman"/>
          <w:b/>
          <w:lang w:eastAsia="cs-CZ"/>
        </w:rPr>
      </w:r>
      <w:r w:rsidRPr="00A537E2">
        <w:rPr>
          <w:rFonts w:eastAsia="Times New Roman" w:cs="Times New Roman"/>
          <w:b/>
          <w:lang w:eastAsia="cs-CZ"/>
        </w:rPr>
        <w:fldChar w:fldCharType="separate"/>
      </w:r>
      <w:r w:rsidRPr="00A537E2">
        <w:rPr>
          <w:rFonts w:eastAsia="Times New Roman" w:cs="Times New Roman"/>
          <w:b/>
          <w:lang w:eastAsia="cs-CZ"/>
        </w:rPr>
        <w:t> </w:t>
      </w:r>
      <w:r w:rsidRPr="00A537E2">
        <w:rPr>
          <w:rFonts w:eastAsia="Times New Roman" w:cs="Times New Roman"/>
          <w:b/>
          <w:lang w:eastAsia="cs-CZ"/>
        </w:rPr>
        <w:t> </w:t>
      </w:r>
      <w:r w:rsidRPr="00A537E2">
        <w:rPr>
          <w:rFonts w:eastAsia="Times New Roman" w:cs="Times New Roman"/>
          <w:b/>
          <w:lang w:eastAsia="cs-CZ"/>
        </w:rPr>
        <w:t> </w:t>
      </w:r>
      <w:r w:rsidRPr="00A537E2">
        <w:rPr>
          <w:rFonts w:eastAsia="Times New Roman" w:cs="Times New Roman"/>
          <w:b/>
          <w:lang w:eastAsia="cs-CZ"/>
        </w:rPr>
        <w:t> </w:t>
      </w:r>
      <w:r w:rsidRPr="00A537E2">
        <w:rPr>
          <w:rFonts w:eastAsia="Times New Roman" w:cs="Times New Roman"/>
          <w:b/>
          <w:lang w:eastAsia="cs-CZ"/>
        </w:rPr>
        <w:t> </w:t>
      </w:r>
      <w:r w:rsidRPr="00A537E2">
        <w:rPr>
          <w:rFonts w:eastAsia="Times New Roman" w:cs="Times New Roman"/>
          <w:b/>
          <w:lang w:eastAsia="cs-CZ"/>
        </w:rPr>
        <w:fldChar w:fldCharType="end"/>
      </w:r>
      <w:r w:rsidRPr="00A537E2">
        <w:rPr>
          <w:rFonts w:eastAsia="Times New Roman" w:cs="Times New Roman"/>
          <w:b/>
          <w:lang w:eastAsia="cs-CZ"/>
        </w:rPr>
        <w:tab/>
        <w:t xml:space="preserve"> </w:t>
      </w:r>
      <w:r w:rsidRPr="00A537E2">
        <w:rPr>
          <w:rFonts w:eastAsia="Times New Roman" w:cs="Times New Roman"/>
          <w:b/>
          <w:bCs/>
          <w:lang w:eastAsia="cs-CZ"/>
        </w:rPr>
        <w:t>Kč</w:t>
      </w:r>
      <w:r w:rsidRPr="00A537E2">
        <w:rPr>
          <w:rFonts w:eastAsia="Times New Roman" w:cs="Times New Roman"/>
          <w:lang w:eastAsia="cs-CZ"/>
        </w:rPr>
        <w:t xml:space="preserve">, slovy: </w:t>
      </w:r>
      <w:r w:rsidRPr="00A537E2">
        <w:rPr>
          <w:rFonts w:eastAsia="Times New Roman" w:cs="Times New Roman"/>
          <w:lang w:eastAsia="cs-CZ"/>
        </w:rPr>
        <w:fldChar w:fldCharType="begin">
          <w:ffData>
            <w:name w:val="Text1"/>
            <w:enabled/>
            <w:calcOnExit w:val="0"/>
            <w:textInput>
              <w:type w:val="date"/>
              <w:format w:val="d.M.yyyy"/>
            </w:textInput>
          </w:ffData>
        </w:fldChar>
      </w:r>
      <w:r w:rsidRPr="00A537E2">
        <w:rPr>
          <w:rFonts w:eastAsia="Times New Roman" w:cs="Times New Roman"/>
          <w:lang w:eastAsia="cs-CZ"/>
        </w:rPr>
        <w:instrText xml:space="preserve"> FORMTEXT </w:instrText>
      </w:r>
      <w:r w:rsidRPr="00A537E2">
        <w:rPr>
          <w:rFonts w:eastAsia="Times New Roman" w:cs="Times New Roman"/>
          <w:lang w:eastAsia="cs-CZ"/>
        </w:rPr>
      </w:r>
      <w:r w:rsidRPr="00A537E2">
        <w:rPr>
          <w:rFonts w:eastAsia="Times New Roman" w:cs="Times New Roman"/>
          <w:lang w:eastAsia="cs-CZ"/>
        </w:rPr>
        <w:fldChar w:fldCharType="separate"/>
      </w:r>
      <w:r w:rsidRPr="00A537E2">
        <w:rPr>
          <w:rFonts w:eastAsia="Times New Roman" w:cs="Times New Roman"/>
          <w:lang w:eastAsia="cs-CZ"/>
        </w:rPr>
        <w:t> </w:t>
      </w:r>
      <w:r w:rsidRPr="00A537E2">
        <w:rPr>
          <w:rFonts w:eastAsia="Times New Roman" w:cs="Times New Roman"/>
          <w:lang w:eastAsia="cs-CZ"/>
        </w:rPr>
        <w:t> </w:t>
      </w:r>
      <w:r w:rsidRPr="00A537E2">
        <w:rPr>
          <w:rFonts w:eastAsia="Times New Roman" w:cs="Times New Roman"/>
          <w:lang w:eastAsia="cs-CZ"/>
        </w:rPr>
        <w:t> </w:t>
      </w:r>
      <w:r w:rsidRPr="00A537E2">
        <w:rPr>
          <w:rFonts w:eastAsia="Times New Roman" w:cs="Times New Roman"/>
          <w:lang w:eastAsia="cs-CZ"/>
        </w:rPr>
        <w:t> </w:t>
      </w:r>
      <w:r w:rsidRPr="00A537E2">
        <w:rPr>
          <w:rFonts w:eastAsia="Times New Roman" w:cs="Times New Roman"/>
          <w:lang w:eastAsia="cs-CZ"/>
        </w:rPr>
        <w:t> </w:t>
      </w:r>
      <w:r w:rsidRPr="00A537E2">
        <w:rPr>
          <w:rFonts w:eastAsia="Times New Roman" w:cs="Times New Roman"/>
          <w:lang w:eastAsia="cs-CZ"/>
        </w:rPr>
        <w:fldChar w:fldCharType="end"/>
      </w:r>
      <w:r w:rsidRPr="00A537E2">
        <w:rPr>
          <w:rFonts w:eastAsia="Times New Roman" w:cs="Times New Roman"/>
          <w:lang w:eastAsia="cs-CZ"/>
        </w:rPr>
        <w:t xml:space="preserve"> korun českých</w:t>
      </w:r>
    </w:p>
    <w:p w14:paraId="72341052" w14:textId="77777777" w:rsidR="00004B1D" w:rsidRPr="00A537E2" w:rsidRDefault="00004B1D" w:rsidP="00004B1D">
      <w:pPr>
        <w:autoSpaceDE w:val="0"/>
        <w:autoSpaceDN w:val="0"/>
        <w:spacing w:after="0" w:line="240" w:lineRule="auto"/>
        <w:rPr>
          <w:rFonts w:eastAsia="Times New Roman" w:cs="Arial"/>
          <w:lang w:eastAsia="cs-CZ"/>
        </w:rPr>
      </w:pPr>
    </w:p>
    <w:p w14:paraId="526302FD" w14:textId="77777777" w:rsidR="00004B1D" w:rsidRPr="00A537E2" w:rsidRDefault="00004B1D" w:rsidP="00004B1D">
      <w:pPr>
        <w:tabs>
          <w:tab w:val="left" w:pos="1008"/>
        </w:tabs>
        <w:spacing w:line="276" w:lineRule="auto"/>
        <w:ind w:left="426"/>
        <w:jc w:val="both"/>
        <w:rPr>
          <w:rFonts w:cs="Arial"/>
          <w:b/>
        </w:rPr>
      </w:pPr>
      <w:r w:rsidRPr="00A537E2">
        <w:rPr>
          <w:rFonts w:cs="Arial"/>
          <w:b/>
        </w:rPr>
        <w:t>Tabulka</w:t>
      </w:r>
      <w:r w:rsidRPr="00A537E2">
        <w:rPr>
          <w:rFonts w:cs="Arial"/>
          <w:b/>
        </w:rPr>
        <w:tab/>
        <w:t xml:space="preserve"> Předpokládaný rozsah prací</w:t>
      </w:r>
    </w:p>
    <w:tbl>
      <w:tblPr>
        <w:tblW w:w="8226"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706"/>
      </w:tblGrid>
      <w:tr w:rsidR="00004B1D" w:rsidRPr="00A537E2" w14:paraId="69C49FBF" w14:textId="77777777" w:rsidTr="00004B1D">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B767EA6" w14:textId="77777777" w:rsidR="00004B1D" w:rsidRPr="00A537E2" w:rsidRDefault="00004B1D" w:rsidP="00E86670">
            <w:pPr>
              <w:spacing w:after="0" w:line="240" w:lineRule="auto"/>
              <w:jc w:val="both"/>
              <w:rPr>
                <w:rFonts w:eastAsia="Arial Unicode MS" w:cs="Arial"/>
                <w:b/>
                <w:bCs/>
              </w:rPr>
            </w:pPr>
            <w:r w:rsidRPr="00A537E2">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4BE57EDF" w14:textId="77777777" w:rsidR="00004B1D" w:rsidRPr="00A537E2" w:rsidRDefault="00004B1D" w:rsidP="00E86670">
            <w:pPr>
              <w:spacing w:after="0" w:line="240" w:lineRule="auto"/>
              <w:jc w:val="center"/>
              <w:rPr>
                <w:rFonts w:cs="Arial"/>
                <w:b/>
                <w:bCs/>
              </w:rPr>
            </w:pPr>
            <w:r w:rsidRPr="00A537E2">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3E40FF50" w14:textId="77777777" w:rsidR="00004B1D" w:rsidRPr="00A537E2" w:rsidRDefault="00004B1D" w:rsidP="00E86670">
            <w:pPr>
              <w:spacing w:after="0" w:line="240" w:lineRule="auto"/>
              <w:jc w:val="center"/>
              <w:rPr>
                <w:rFonts w:cs="Arial"/>
                <w:b/>
                <w:bCs/>
              </w:rPr>
            </w:pPr>
            <w:r w:rsidRPr="00A537E2">
              <w:rPr>
                <w:rFonts w:cs="Arial"/>
                <w:b/>
                <w:bCs/>
              </w:rPr>
              <w:t>Počet</w:t>
            </w:r>
          </w:p>
          <w:p w14:paraId="5E8F72C8" w14:textId="77777777" w:rsidR="00004B1D" w:rsidRPr="00A537E2" w:rsidRDefault="00004B1D" w:rsidP="00E86670">
            <w:pPr>
              <w:spacing w:after="0" w:line="240" w:lineRule="auto"/>
              <w:jc w:val="center"/>
              <w:rPr>
                <w:rFonts w:eastAsia="Arial Unicode MS" w:cs="Arial"/>
                <w:b/>
                <w:bCs/>
              </w:rPr>
            </w:pPr>
            <w:r w:rsidRPr="00A537E2">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403350E0" w14:textId="77777777" w:rsidR="00004B1D" w:rsidRPr="00A537E2" w:rsidRDefault="00004B1D" w:rsidP="00E86670">
            <w:pPr>
              <w:spacing w:after="0" w:line="240" w:lineRule="auto"/>
              <w:jc w:val="center"/>
              <w:rPr>
                <w:rFonts w:cs="Arial"/>
                <w:b/>
                <w:bCs/>
              </w:rPr>
            </w:pPr>
            <w:r w:rsidRPr="00A537E2">
              <w:rPr>
                <w:rFonts w:cs="Arial"/>
                <w:b/>
                <w:bCs/>
              </w:rPr>
              <w:t>Jednotková</w:t>
            </w:r>
          </w:p>
          <w:p w14:paraId="0BB282A3" w14:textId="77777777" w:rsidR="00004B1D" w:rsidRPr="00A537E2" w:rsidRDefault="00004B1D" w:rsidP="00E86670">
            <w:pPr>
              <w:spacing w:after="0" w:line="240" w:lineRule="auto"/>
              <w:jc w:val="center"/>
              <w:rPr>
                <w:rFonts w:eastAsia="Arial Unicode MS" w:cs="Arial"/>
                <w:b/>
                <w:bCs/>
              </w:rPr>
            </w:pPr>
            <w:r w:rsidRPr="00A537E2">
              <w:rPr>
                <w:rFonts w:cs="Arial"/>
                <w:b/>
                <w:bCs/>
              </w:rPr>
              <w:t>cena</w:t>
            </w:r>
          </w:p>
        </w:tc>
        <w:tc>
          <w:tcPr>
            <w:tcW w:w="170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5A4A51D9" w14:textId="77777777" w:rsidR="00004B1D" w:rsidRPr="00A537E2" w:rsidRDefault="00004B1D" w:rsidP="00E86670">
            <w:pPr>
              <w:spacing w:after="0" w:line="240" w:lineRule="auto"/>
              <w:jc w:val="center"/>
              <w:rPr>
                <w:rFonts w:cs="Arial"/>
                <w:b/>
                <w:bCs/>
              </w:rPr>
            </w:pPr>
            <w:r w:rsidRPr="00A537E2">
              <w:rPr>
                <w:rFonts w:cs="Arial"/>
                <w:b/>
                <w:bCs/>
              </w:rPr>
              <w:t>Celková</w:t>
            </w:r>
          </w:p>
          <w:p w14:paraId="7032D93B" w14:textId="77777777" w:rsidR="00004B1D" w:rsidRPr="00A537E2" w:rsidRDefault="00004B1D" w:rsidP="00E86670">
            <w:pPr>
              <w:spacing w:after="0" w:line="240" w:lineRule="auto"/>
              <w:jc w:val="center"/>
              <w:rPr>
                <w:rFonts w:eastAsia="Arial Unicode MS" w:cs="Arial"/>
                <w:b/>
                <w:bCs/>
              </w:rPr>
            </w:pPr>
            <w:r w:rsidRPr="00A537E2">
              <w:rPr>
                <w:rFonts w:cs="Arial"/>
                <w:b/>
                <w:bCs/>
              </w:rPr>
              <w:t>cena</w:t>
            </w:r>
          </w:p>
        </w:tc>
      </w:tr>
      <w:tr w:rsidR="00004B1D" w:rsidRPr="00A537E2" w14:paraId="65B6E664" w14:textId="77777777" w:rsidTr="00004B1D">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7315135" w14:textId="77777777" w:rsidR="00004B1D" w:rsidRPr="00A537E2" w:rsidRDefault="00004B1D" w:rsidP="00E86670">
            <w:pPr>
              <w:spacing w:line="276" w:lineRule="auto"/>
              <w:jc w:val="both"/>
              <w:rPr>
                <w:rFonts w:cs="Arial"/>
              </w:rPr>
            </w:pPr>
            <w:r w:rsidRPr="00A537E2">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7A052A87" w14:textId="77777777" w:rsidR="00004B1D" w:rsidRPr="00A537E2" w:rsidRDefault="00004B1D" w:rsidP="00E86670">
            <w:pPr>
              <w:spacing w:line="276" w:lineRule="auto"/>
              <w:jc w:val="center"/>
              <w:rPr>
                <w:rFonts w:eastAsia="Arial Unicode MS" w:cs="Arial"/>
              </w:rPr>
            </w:pPr>
            <w:r w:rsidRPr="00A537E2">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33D79CD" w14:textId="77777777" w:rsidR="00004B1D" w:rsidRPr="00A537E2" w:rsidRDefault="00004B1D" w:rsidP="00E86670">
            <w:pPr>
              <w:spacing w:line="276" w:lineRule="auto"/>
              <w:jc w:val="center"/>
              <w:rPr>
                <w:rFonts w:eastAsia="Arial Unicode MS" w:cs="Arial"/>
                <w:color w:val="FF0000"/>
              </w:rPr>
            </w:pPr>
            <w:r w:rsidRPr="00A537E2">
              <w:rPr>
                <w:rFonts w:eastAsia="Arial Unicode MS" w:cs="Arial"/>
              </w:rPr>
              <w:t>16</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8767195" w14:textId="77777777" w:rsidR="00004B1D" w:rsidRPr="00A537E2" w:rsidRDefault="00004B1D" w:rsidP="00E86670">
            <w:pPr>
              <w:spacing w:line="276" w:lineRule="auto"/>
              <w:jc w:val="center"/>
              <w:rPr>
                <w:rFonts w:eastAsia="Arial Unicode MS" w:cs="Arial"/>
              </w:rPr>
            </w:pPr>
          </w:p>
        </w:tc>
        <w:tc>
          <w:tcPr>
            <w:tcW w:w="1706" w:type="dxa"/>
            <w:tcBorders>
              <w:top w:val="nil"/>
              <w:left w:val="nil"/>
              <w:bottom w:val="single" w:sz="4" w:space="0" w:color="auto"/>
              <w:right w:val="single" w:sz="4" w:space="0" w:color="auto"/>
            </w:tcBorders>
            <w:noWrap/>
            <w:tcMar>
              <w:top w:w="15" w:type="dxa"/>
              <w:left w:w="15" w:type="dxa"/>
              <w:bottom w:w="0" w:type="dxa"/>
              <w:right w:w="15" w:type="dxa"/>
            </w:tcMar>
          </w:tcPr>
          <w:p w14:paraId="52F03F3D" w14:textId="77777777" w:rsidR="00004B1D" w:rsidRPr="00A537E2" w:rsidRDefault="00004B1D" w:rsidP="00E86670">
            <w:pPr>
              <w:spacing w:line="276" w:lineRule="auto"/>
              <w:jc w:val="center"/>
              <w:rPr>
                <w:rFonts w:eastAsia="Arial Unicode MS" w:cs="Arial"/>
              </w:rPr>
            </w:pPr>
          </w:p>
        </w:tc>
      </w:tr>
      <w:tr w:rsidR="00004B1D" w:rsidRPr="00A537E2" w14:paraId="34550C5E" w14:textId="77777777" w:rsidTr="00004B1D">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B1855D" w14:textId="77777777" w:rsidR="00004B1D" w:rsidRPr="00A537E2" w:rsidRDefault="00004B1D" w:rsidP="00E86670">
            <w:pPr>
              <w:spacing w:line="276" w:lineRule="auto"/>
              <w:jc w:val="both"/>
              <w:rPr>
                <w:rFonts w:cs="Arial"/>
              </w:rPr>
            </w:pPr>
            <w:r w:rsidRPr="00A537E2">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1955FE01" w14:textId="77777777" w:rsidR="00004B1D" w:rsidRPr="00A537E2" w:rsidRDefault="00004B1D" w:rsidP="00E86670">
            <w:pPr>
              <w:spacing w:line="276" w:lineRule="auto"/>
              <w:jc w:val="center"/>
              <w:rPr>
                <w:rFonts w:eastAsia="Arial Unicode MS" w:cs="Arial"/>
              </w:rPr>
            </w:pPr>
            <w:r w:rsidRPr="00A537E2">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2FE2F34" w14:textId="77777777" w:rsidR="00004B1D" w:rsidRPr="00A537E2" w:rsidRDefault="00004B1D" w:rsidP="00E86670">
            <w:pPr>
              <w:spacing w:line="276" w:lineRule="auto"/>
              <w:jc w:val="center"/>
              <w:rPr>
                <w:rFonts w:eastAsia="Arial Unicode MS" w:cs="Arial"/>
                <w:color w:val="FF0000"/>
              </w:rPr>
            </w:pPr>
            <w:r w:rsidRPr="00A537E2">
              <w:rPr>
                <w:rFonts w:eastAsia="Arial Unicode MS" w:cs="Arial"/>
              </w:rPr>
              <w:t>1875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3C659244" w14:textId="77777777" w:rsidR="00004B1D" w:rsidRPr="00A537E2" w:rsidRDefault="00004B1D" w:rsidP="00E86670">
            <w:pPr>
              <w:spacing w:line="276" w:lineRule="auto"/>
              <w:jc w:val="center"/>
              <w:rPr>
                <w:rFonts w:eastAsia="Arial Unicode MS" w:cs="Arial"/>
              </w:rPr>
            </w:pPr>
          </w:p>
        </w:tc>
        <w:tc>
          <w:tcPr>
            <w:tcW w:w="1706" w:type="dxa"/>
            <w:tcBorders>
              <w:top w:val="nil"/>
              <w:left w:val="nil"/>
              <w:bottom w:val="single" w:sz="4" w:space="0" w:color="auto"/>
              <w:right w:val="single" w:sz="4" w:space="0" w:color="auto"/>
            </w:tcBorders>
            <w:noWrap/>
            <w:tcMar>
              <w:top w:w="15" w:type="dxa"/>
              <w:left w:w="15" w:type="dxa"/>
              <w:bottom w:w="0" w:type="dxa"/>
              <w:right w:w="15" w:type="dxa"/>
            </w:tcMar>
          </w:tcPr>
          <w:p w14:paraId="1FA91345" w14:textId="77777777" w:rsidR="00004B1D" w:rsidRPr="00A537E2" w:rsidRDefault="00004B1D" w:rsidP="00E86670">
            <w:pPr>
              <w:spacing w:line="276" w:lineRule="auto"/>
              <w:jc w:val="center"/>
              <w:rPr>
                <w:rFonts w:eastAsia="Arial Unicode MS" w:cs="Arial"/>
              </w:rPr>
            </w:pPr>
          </w:p>
        </w:tc>
      </w:tr>
      <w:tr w:rsidR="00004B1D" w:rsidRPr="00A537E2" w14:paraId="2C9E25FD" w14:textId="77777777" w:rsidTr="00004B1D">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DC844DF" w14:textId="77777777" w:rsidR="00004B1D" w:rsidRPr="00A537E2" w:rsidRDefault="00004B1D" w:rsidP="00E86670">
            <w:pPr>
              <w:spacing w:line="276" w:lineRule="auto"/>
              <w:jc w:val="both"/>
              <w:rPr>
                <w:rFonts w:cs="Arial"/>
              </w:rPr>
            </w:pPr>
            <w:r w:rsidRPr="00A537E2">
              <w:rPr>
                <w:rFonts w:cs="Arial"/>
              </w:rPr>
              <w:t>Vyhotovení závěrečné zprávy tištěná forma/digitální</w:t>
            </w:r>
          </w:p>
        </w:tc>
        <w:tc>
          <w:tcPr>
            <w:tcW w:w="993" w:type="dxa"/>
            <w:tcBorders>
              <w:top w:val="single" w:sz="4" w:space="0" w:color="auto"/>
              <w:left w:val="nil"/>
              <w:bottom w:val="single" w:sz="4" w:space="0" w:color="auto"/>
              <w:right w:val="single" w:sz="4" w:space="0" w:color="auto"/>
            </w:tcBorders>
          </w:tcPr>
          <w:p w14:paraId="4706E6DE" w14:textId="77777777" w:rsidR="00004B1D" w:rsidRPr="00A537E2" w:rsidRDefault="00004B1D" w:rsidP="00E86670">
            <w:pPr>
              <w:spacing w:line="276" w:lineRule="auto"/>
              <w:jc w:val="center"/>
              <w:rPr>
                <w:rFonts w:eastAsia="Arial Unicode MS" w:cs="Arial"/>
              </w:rPr>
            </w:pPr>
            <w:r w:rsidRPr="00A537E2">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ED3B3E7" w14:textId="77777777" w:rsidR="00004B1D" w:rsidRPr="00A537E2" w:rsidRDefault="00004B1D" w:rsidP="00E86670">
            <w:pPr>
              <w:spacing w:line="276" w:lineRule="auto"/>
              <w:jc w:val="center"/>
              <w:rPr>
                <w:rFonts w:eastAsia="Arial Unicode MS" w:cs="Arial"/>
              </w:rPr>
            </w:pPr>
            <w:r w:rsidRPr="00A537E2">
              <w:rPr>
                <w:rFonts w:eastAsia="Arial Unicode MS" w:cs="Arial"/>
              </w:rPr>
              <w:t>2/1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4AA99C47" w14:textId="77777777" w:rsidR="00004B1D" w:rsidRPr="00A537E2" w:rsidRDefault="00004B1D" w:rsidP="00E86670">
            <w:pPr>
              <w:spacing w:line="276" w:lineRule="auto"/>
              <w:jc w:val="center"/>
              <w:rPr>
                <w:rFonts w:eastAsia="Arial Unicode MS" w:cs="Arial"/>
              </w:rPr>
            </w:pPr>
          </w:p>
        </w:tc>
        <w:tc>
          <w:tcPr>
            <w:tcW w:w="1706" w:type="dxa"/>
            <w:tcBorders>
              <w:top w:val="nil"/>
              <w:left w:val="nil"/>
              <w:bottom w:val="single" w:sz="4" w:space="0" w:color="auto"/>
              <w:right w:val="single" w:sz="4" w:space="0" w:color="auto"/>
            </w:tcBorders>
            <w:noWrap/>
            <w:tcMar>
              <w:top w:w="15" w:type="dxa"/>
              <w:left w:w="15" w:type="dxa"/>
              <w:bottom w:w="0" w:type="dxa"/>
              <w:right w:w="15" w:type="dxa"/>
            </w:tcMar>
          </w:tcPr>
          <w:p w14:paraId="67DD3744" w14:textId="77777777" w:rsidR="00004B1D" w:rsidRPr="00A537E2" w:rsidRDefault="00004B1D" w:rsidP="00E86670">
            <w:pPr>
              <w:spacing w:line="276" w:lineRule="auto"/>
              <w:jc w:val="center"/>
              <w:rPr>
                <w:rFonts w:eastAsia="Arial Unicode MS" w:cs="Arial"/>
              </w:rPr>
            </w:pPr>
          </w:p>
        </w:tc>
      </w:tr>
    </w:tbl>
    <w:p w14:paraId="746940C3" w14:textId="66EFB243" w:rsidR="00004B1D" w:rsidRPr="00F262B3" w:rsidRDefault="00004B1D" w:rsidP="00004B1D">
      <w:pPr>
        <w:spacing w:before="120" w:after="0" w:line="240" w:lineRule="auto"/>
        <w:ind w:left="426"/>
        <w:jc w:val="both"/>
        <w:rPr>
          <w:rFonts w:eastAsia="Times New Roman" w:cs="Times New Roman"/>
          <w:b/>
          <w:u w:val="single"/>
          <w:lang w:eastAsia="cs-CZ"/>
        </w:rPr>
      </w:pPr>
      <w:r w:rsidRPr="00A537E2">
        <w:rPr>
          <w:rFonts w:eastAsia="Times New Roman" w:cs="Times New Roman"/>
          <w:b/>
          <w:u w:val="single"/>
          <w:lang w:eastAsia="cs-CZ"/>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w:t>
      </w:r>
      <w:r w:rsidRPr="00F01FED">
        <w:rPr>
          <w:rFonts w:eastAsia="Times New Roman" w:cs="Times New Roman"/>
          <w:lang w:eastAsia="cs-CZ"/>
        </w:rPr>
        <w:lastRenderedPageBreak/>
        <w:t xml:space="preserve">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DA6AB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5EA64447"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B964F28" w14:textId="77777777" w:rsidR="00A537E2" w:rsidRPr="00F01FED" w:rsidRDefault="00A537E2"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DA6ABF">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DA6AB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DA6AB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DA6AB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DA6AB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DA6AB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DA6AB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DA6AB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DA6AB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DA6AB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DA6AB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DA6ABF">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6D64806" w14:textId="4EC58999" w:rsidR="00004B1D" w:rsidRPr="00F01FED" w:rsidRDefault="00F01FED" w:rsidP="00004B1D">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r w:rsidR="00004B1D" w:rsidRPr="00004B1D">
        <w:rPr>
          <w:rFonts w:eastAsia="Times New Roman" w:cs="Times New Roman"/>
          <w:lang w:eastAsia="cs-CZ"/>
        </w:rPr>
        <w:t xml:space="preserve"> </w:t>
      </w:r>
    </w:p>
    <w:p w14:paraId="3595CC25" w14:textId="77777777" w:rsidR="00004B1D" w:rsidRPr="00F01FED" w:rsidRDefault="00004B1D" w:rsidP="00004B1D">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w:t>
      </w:r>
      <w:r w:rsidRPr="009620AB">
        <w:rPr>
          <w:rFonts w:eastAsia="Times New Roman" w:cs="Times New Roman"/>
          <w:lang w:eastAsia="cs-CZ"/>
        </w:rPr>
        <w:t>dodavatele obsahovat nabídkovou cenu, která překročí režim veřejné zakázky</w:t>
      </w:r>
      <w:r>
        <w:rPr>
          <w:rFonts w:eastAsia="Times New Roman" w:cs="Times New Roman"/>
          <w:lang w:eastAsia="cs-CZ"/>
        </w:rPr>
        <w:t>,</w:t>
      </w:r>
      <w:r w:rsidRPr="009620AB">
        <w:rPr>
          <w:rFonts w:eastAsia="Times New Roman" w:cs="Times New Roman"/>
          <w:lang w:eastAsia="cs-CZ"/>
        </w:rPr>
        <w:t xml:space="preserve"> bude</w:t>
      </w:r>
      <w:r w:rsidRPr="009620AB">
        <w:rPr>
          <w:rFonts w:eastAsia="Times New Roman" w:cs="Calibri"/>
          <w:lang w:eastAsia="cs-CZ"/>
        </w:rPr>
        <w:t xml:space="preserve"> </w:t>
      </w:r>
      <w:r w:rsidRPr="009620AB">
        <w:rPr>
          <w:rFonts w:eastAsia="Times New Roman" w:cs="Times New Roman"/>
          <w:lang w:eastAsia="cs-CZ"/>
        </w:rPr>
        <w:t>výběrové řízení</w:t>
      </w:r>
      <w:r w:rsidRPr="00F01FED">
        <w:rPr>
          <w:rFonts w:eastAsia="Times New Roman" w:cs="Times New Roman"/>
          <w:lang w:eastAsia="cs-CZ"/>
        </w:rPr>
        <w:t xml:space="preserve"> zrušeno.</w:t>
      </w:r>
    </w:p>
    <w:p w14:paraId="21A56DB4" w14:textId="2193AF7D" w:rsidR="00F01FED" w:rsidRDefault="00F01FED" w:rsidP="00F01FED">
      <w:pPr>
        <w:spacing w:before="120" w:after="0" w:line="240" w:lineRule="auto"/>
        <w:ind w:left="426"/>
        <w:jc w:val="both"/>
        <w:rPr>
          <w:rFonts w:eastAsia="Times New Roman" w:cs="Times New Roman"/>
          <w:lang w:eastAsia="cs-CZ"/>
        </w:rPr>
      </w:pPr>
    </w:p>
    <w:p w14:paraId="39C016CB" w14:textId="77777777" w:rsidR="00750F5C" w:rsidRPr="00F01FED" w:rsidRDefault="00750F5C"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DA6ABF">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3B27D73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71DF4279"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445CFB3D" w14:textId="6D131F74"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B625EA9"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3A44392" w14:textId="6FE650A3" w:rsidR="00F01FED" w:rsidRDefault="00F01FED" w:rsidP="00F01FED">
      <w:pPr>
        <w:suppressAutoHyphens/>
        <w:spacing w:after="0" w:line="240" w:lineRule="auto"/>
        <w:ind w:left="284"/>
        <w:jc w:val="both"/>
        <w:rPr>
          <w:rFonts w:eastAsia="Times New Roman" w:cs="Times New Roman"/>
          <w:lang w:eastAsia="cs-CZ"/>
        </w:rPr>
      </w:pPr>
    </w:p>
    <w:p w14:paraId="71B0832F" w14:textId="77777777" w:rsidR="00750F5C" w:rsidRPr="00F01FED" w:rsidRDefault="00750F5C"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DA6AB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DA6ABF">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DA6AB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DA6AB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DA6AB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3AAC5270" w:rsidR="005E0F20" w:rsidRDefault="00F01FED" w:rsidP="00DA6AB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w:t>
      </w:r>
      <w:r w:rsidRPr="00F01FED">
        <w:rPr>
          <w:rFonts w:eastAsia="Times New Roman" w:cs="Times New Roman"/>
          <w:lang w:eastAsia="cs-CZ"/>
        </w:rPr>
        <w:lastRenderedPageBreak/>
        <w:t>osob v souvislosti se zpracováním osobních údajů a o volném pohybu těchto údajů a o zrušení směrnice 95/46/ES, obecně závaznými právními předpisy a vnitřními předpisy zadavatele, které agendu ochrany osobních údajů upravují.</w:t>
      </w:r>
    </w:p>
    <w:p w14:paraId="3F5802C6" w14:textId="77777777" w:rsidR="00A537E2" w:rsidRDefault="00A537E2" w:rsidP="00004B1D">
      <w:pPr>
        <w:suppressAutoHyphens/>
        <w:spacing w:before="120" w:after="0" w:line="240" w:lineRule="auto"/>
        <w:ind w:left="567"/>
        <w:jc w:val="both"/>
        <w:rPr>
          <w:rFonts w:eastAsia="Times New Roman" w:cs="Times New Roman"/>
          <w:lang w:eastAsia="cs-CZ"/>
        </w:rPr>
      </w:pPr>
    </w:p>
    <w:p w14:paraId="48363EA9" w14:textId="0EE77973" w:rsidR="00F36973" w:rsidRDefault="00F36973" w:rsidP="00DA6ABF">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DA6ABF">
      <w:pPr>
        <w:pStyle w:val="Text1-1"/>
        <w:numPr>
          <w:ilvl w:val="0"/>
          <w:numId w:val="22"/>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DA6ABF">
      <w:pPr>
        <w:pStyle w:val="Text1-1"/>
        <w:numPr>
          <w:ilvl w:val="0"/>
          <w:numId w:val="22"/>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DA6ABF">
      <w:pPr>
        <w:pStyle w:val="Text1-1"/>
        <w:numPr>
          <w:ilvl w:val="0"/>
          <w:numId w:val="22"/>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004B1D">
        <w:t xml:space="preserve">článku 4.5 závazného vzoru smlouvy, </w:t>
      </w:r>
      <w:r>
        <w:t>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DA6AB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DA6AB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DA6AB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DA6AB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DA6AB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DA6AB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DA6AB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DA6AB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0CEFECB7"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004B1D" w:rsidRPr="00E22492">
        <w:rPr>
          <w:rFonts w:eastAsia="Times New Roman" w:cs="Arial"/>
          <w:b/>
          <w:lang w:eastAsia="cs-CZ"/>
        </w:rPr>
        <w:t>„</w:t>
      </w:r>
      <w:r w:rsidR="00004B1D" w:rsidRPr="00E22492">
        <w:rPr>
          <w:rFonts w:ascii="Verdana" w:hAnsi="Verdana" w:cs="Arial"/>
          <w:b/>
        </w:rPr>
        <w:t>Dokončení I. žel. Koridoru v trať. Úseku Lanžhot (ČR) – Kúty (SR)</w:t>
      </w:r>
      <w:r w:rsidR="00004B1D" w:rsidRPr="00E22492">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7AF7FE64"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E22492" w:rsidRPr="00E22492">
        <w:rPr>
          <w:rFonts w:eastAsia="Times New Roman" w:cs="Arial"/>
          <w:b/>
          <w:lang w:eastAsia="cs-CZ"/>
        </w:rPr>
        <w:t>„</w:t>
      </w:r>
      <w:r w:rsidR="00E22492" w:rsidRPr="00E22492">
        <w:rPr>
          <w:rFonts w:ascii="Verdana" w:hAnsi="Verdana" w:cs="Arial"/>
          <w:b/>
        </w:rPr>
        <w:t>Dokončení I. žel. Koridoru v trať. Úseku Lanžhot (ČR) – Kúty (SR)</w:t>
      </w:r>
      <w:r w:rsidR="00E22492" w:rsidRPr="00E22492">
        <w:rPr>
          <w:rFonts w:eastAsia="Times New Roman" w:cs="Arial"/>
          <w:b/>
          <w:lang w:eastAsia="cs-CZ"/>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7777777"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095E7C7" w14:textId="0B393C7D" w:rsidR="00C97609" w:rsidRPr="001A6F12" w:rsidRDefault="00F50EFC" w:rsidP="001A6F12">
      <w:pPr>
        <w:spacing w:before="240" w:after="0" w:line="240" w:lineRule="exact"/>
        <w:jc w:val="both"/>
        <w:rPr>
          <w:rFonts w:eastAsia="Times New Roman" w:cs="Arial"/>
          <w:lang w:eastAsia="cs-CZ"/>
        </w:rPr>
      </w:pPr>
      <w:r w:rsidRPr="00B86EBD">
        <w:rPr>
          <w:rFonts w:eastAsia="Times New Roman" w:cs="Arial"/>
          <w:lang w:eastAsia="cs-CZ"/>
        </w:rPr>
        <w:t>Dodavatel níže uvede údaje o majetkové struktuře dodavatele a všech poddodavatelů, prostřednictvím kterých v tomto zadávacím řízení prokazuje kvalifikaci: [DOPLNÍ DODAVATEL]</w:t>
      </w: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8A0A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8A0A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DA6AB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DA6AB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DA6AB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DA6AB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DA6AB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8A0A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8A0A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A0A52" w:rsidRDefault="008A0A52" w:rsidP="00962258">
      <w:pPr>
        <w:spacing w:after="0" w:line="240" w:lineRule="auto"/>
      </w:pPr>
      <w:r>
        <w:separator/>
      </w:r>
    </w:p>
  </w:endnote>
  <w:endnote w:type="continuationSeparator" w:id="0">
    <w:p w14:paraId="2FFB1216" w14:textId="77777777" w:rsidR="008A0A52" w:rsidRDefault="008A0A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A0A52" w14:paraId="2F89840E" w14:textId="77777777" w:rsidTr="00D831A3">
      <w:tc>
        <w:tcPr>
          <w:tcW w:w="1361" w:type="dxa"/>
          <w:tcMar>
            <w:left w:w="0" w:type="dxa"/>
            <w:right w:w="0" w:type="dxa"/>
          </w:tcMar>
          <w:vAlign w:val="bottom"/>
        </w:tcPr>
        <w:p w14:paraId="0CF9A05B" w14:textId="0E7DEF11" w:rsidR="008A0A52" w:rsidRPr="00B8518B" w:rsidRDefault="008A0A5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A99">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A99">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8A0A52" w:rsidRDefault="008A0A52" w:rsidP="00B8518B">
          <w:pPr>
            <w:pStyle w:val="Zpat"/>
          </w:pPr>
        </w:p>
      </w:tc>
      <w:tc>
        <w:tcPr>
          <w:tcW w:w="2835" w:type="dxa"/>
          <w:shd w:val="clear" w:color="auto" w:fill="auto"/>
          <w:tcMar>
            <w:left w:w="0" w:type="dxa"/>
            <w:right w:w="0" w:type="dxa"/>
          </w:tcMar>
        </w:tcPr>
        <w:p w14:paraId="36AF41CA" w14:textId="77777777" w:rsidR="008A0A52" w:rsidRDefault="008A0A52" w:rsidP="00B8518B">
          <w:pPr>
            <w:pStyle w:val="Zpat"/>
          </w:pPr>
        </w:p>
      </w:tc>
      <w:tc>
        <w:tcPr>
          <w:tcW w:w="2921" w:type="dxa"/>
        </w:tcPr>
        <w:p w14:paraId="7C7BAC2F" w14:textId="77777777" w:rsidR="008A0A52" w:rsidRDefault="008A0A52" w:rsidP="00D831A3">
          <w:pPr>
            <w:pStyle w:val="Zpat"/>
          </w:pPr>
        </w:p>
      </w:tc>
    </w:tr>
  </w:tbl>
  <w:p w14:paraId="499BE607" w14:textId="77777777" w:rsidR="008A0A52" w:rsidRPr="00B8518B" w:rsidRDefault="008A0A52"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851BB5D" wp14:editId="3B4F61C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B4A95"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0BD11A4" wp14:editId="6F67A02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D845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A0A52" w14:paraId="25EB1172" w14:textId="77777777" w:rsidTr="00F1715C">
      <w:tc>
        <w:tcPr>
          <w:tcW w:w="1361" w:type="dxa"/>
          <w:tcMar>
            <w:left w:w="0" w:type="dxa"/>
            <w:right w:w="0" w:type="dxa"/>
          </w:tcMar>
          <w:vAlign w:val="bottom"/>
        </w:tcPr>
        <w:p w14:paraId="61BB150F" w14:textId="56028207" w:rsidR="008A0A52" w:rsidRPr="00B8518B" w:rsidRDefault="008A0A5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A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A99">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8A0A52" w:rsidRDefault="008A0A52" w:rsidP="008A0A52">
          <w:pPr>
            <w:pStyle w:val="Zpat"/>
          </w:pPr>
          <w:r>
            <w:t>Správa železnic, státní organizace</w:t>
          </w:r>
        </w:p>
        <w:p w14:paraId="376E63DA" w14:textId="77777777" w:rsidR="008A0A52" w:rsidRDefault="008A0A52" w:rsidP="008A0A52">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8A0A52" w:rsidRDefault="008A0A52" w:rsidP="008A0A52">
          <w:pPr>
            <w:pStyle w:val="Zpat"/>
          </w:pPr>
          <w:r>
            <w:t>Sídlo: Dlážděná 1003/7, 110 00 Praha 1</w:t>
          </w:r>
        </w:p>
        <w:p w14:paraId="1B8034D1" w14:textId="77777777" w:rsidR="008A0A52" w:rsidRDefault="008A0A52" w:rsidP="008A0A52">
          <w:pPr>
            <w:pStyle w:val="Zpat"/>
          </w:pPr>
          <w:r>
            <w:t>IČO: 709 94 234 DIČ: CZ 709 94 234</w:t>
          </w:r>
        </w:p>
        <w:p w14:paraId="20770833" w14:textId="77777777" w:rsidR="008A0A52" w:rsidRDefault="008A0A52" w:rsidP="008A0A52">
          <w:pPr>
            <w:pStyle w:val="Zpat"/>
          </w:pPr>
          <w:r>
            <w:t>www.spravazeleznic.cz</w:t>
          </w:r>
        </w:p>
      </w:tc>
      <w:tc>
        <w:tcPr>
          <w:tcW w:w="2921" w:type="dxa"/>
        </w:tcPr>
        <w:p w14:paraId="72BE40E2" w14:textId="77777777" w:rsidR="008A0A52" w:rsidRPr="00B45E9E" w:rsidRDefault="008A0A52" w:rsidP="00E800D0">
          <w:pPr>
            <w:pStyle w:val="Zpat"/>
            <w:rPr>
              <w:b/>
            </w:rPr>
          </w:pPr>
          <w:r>
            <w:rPr>
              <w:b/>
            </w:rPr>
            <w:t>Stavební správa východ</w:t>
          </w:r>
        </w:p>
        <w:p w14:paraId="07CC18B0" w14:textId="77777777" w:rsidR="008A0A52" w:rsidRPr="00B45E9E" w:rsidRDefault="008A0A52" w:rsidP="00E800D0">
          <w:pPr>
            <w:pStyle w:val="Zpat"/>
            <w:rPr>
              <w:b/>
            </w:rPr>
          </w:pPr>
          <w:r>
            <w:rPr>
              <w:b/>
            </w:rPr>
            <w:t>Nerudova 773/1</w:t>
          </w:r>
        </w:p>
        <w:p w14:paraId="5E4205F3" w14:textId="3BDBD1B5" w:rsidR="008A0A52" w:rsidRDefault="008A0A52" w:rsidP="00E800D0">
          <w:pPr>
            <w:pStyle w:val="Zpat"/>
          </w:pPr>
          <w:r>
            <w:rPr>
              <w:b/>
            </w:rPr>
            <w:t>779 00  Olomouc</w:t>
          </w:r>
        </w:p>
      </w:tc>
    </w:tr>
  </w:tbl>
  <w:p w14:paraId="460917E8" w14:textId="77777777" w:rsidR="008A0A52" w:rsidRPr="00B8518B" w:rsidRDefault="008A0A52"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2DC866E" wp14:editId="0F95DDA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FCD7B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842589C" wp14:editId="0365F8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2754D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8A0A52" w:rsidRPr="00460660" w:rsidRDefault="008A0A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A0A52" w:rsidRDefault="008A0A52" w:rsidP="00962258">
      <w:pPr>
        <w:spacing w:after="0" w:line="240" w:lineRule="auto"/>
      </w:pPr>
      <w:r>
        <w:separator/>
      </w:r>
    </w:p>
  </w:footnote>
  <w:footnote w:type="continuationSeparator" w:id="0">
    <w:p w14:paraId="70309551" w14:textId="77777777" w:rsidR="008A0A52" w:rsidRDefault="008A0A52" w:rsidP="00962258">
      <w:pPr>
        <w:spacing w:after="0" w:line="240" w:lineRule="auto"/>
      </w:pPr>
      <w:r>
        <w:continuationSeparator/>
      </w:r>
    </w:p>
  </w:footnote>
  <w:footnote w:id="1">
    <w:p w14:paraId="265F23FD" w14:textId="77777777" w:rsidR="008A0A52" w:rsidRPr="00DF557C" w:rsidRDefault="008A0A5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8A0A52" w:rsidRDefault="008A0A5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52" w14:paraId="14058D44" w14:textId="77777777" w:rsidTr="00C02D0A">
      <w:trPr>
        <w:trHeight w:hRule="exact" w:val="454"/>
      </w:trPr>
      <w:tc>
        <w:tcPr>
          <w:tcW w:w="1361" w:type="dxa"/>
          <w:tcMar>
            <w:top w:w="57" w:type="dxa"/>
            <w:left w:w="0" w:type="dxa"/>
            <w:right w:w="0" w:type="dxa"/>
          </w:tcMar>
        </w:tcPr>
        <w:p w14:paraId="47B4C0F0" w14:textId="77777777" w:rsidR="008A0A52" w:rsidRPr="00B8518B" w:rsidRDefault="008A0A52" w:rsidP="00523EA7">
          <w:pPr>
            <w:pStyle w:val="Zpat"/>
            <w:rPr>
              <w:rStyle w:val="slostrnky"/>
            </w:rPr>
          </w:pPr>
        </w:p>
      </w:tc>
      <w:tc>
        <w:tcPr>
          <w:tcW w:w="3458" w:type="dxa"/>
          <w:shd w:val="clear" w:color="auto" w:fill="auto"/>
          <w:tcMar>
            <w:top w:w="57" w:type="dxa"/>
            <w:left w:w="0" w:type="dxa"/>
            <w:right w:w="0" w:type="dxa"/>
          </w:tcMar>
        </w:tcPr>
        <w:p w14:paraId="7C5A8170" w14:textId="77777777" w:rsidR="008A0A52" w:rsidRDefault="008A0A52" w:rsidP="00523EA7">
          <w:pPr>
            <w:pStyle w:val="Zpat"/>
          </w:pPr>
        </w:p>
      </w:tc>
      <w:tc>
        <w:tcPr>
          <w:tcW w:w="5698" w:type="dxa"/>
          <w:shd w:val="clear" w:color="auto" w:fill="auto"/>
          <w:tcMar>
            <w:top w:w="57" w:type="dxa"/>
            <w:left w:w="0" w:type="dxa"/>
            <w:right w:w="0" w:type="dxa"/>
          </w:tcMar>
        </w:tcPr>
        <w:p w14:paraId="3724A61E" w14:textId="77777777" w:rsidR="008A0A52" w:rsidRPr="00D6163D" w:rsidRDefault="008A0A52" w:rsidP="00D6163D">
          <w:pPr>
            <w:pStyle w:val="Druhdokumentu"/>
          </w:pPr>
        </w:p>
      </w:tc>
    </w:tr>
  </w:tbl>
  <w:p w14:paraId="34091E4E" w14:textId="77777777" w:rsidR="008A0A52" w:rsidRPr="00D6163D" w:rsidRDefault="008A0A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52" w14:paraId="2BDAF14D" w14:textId="77777777" w:rsidTr="00F1715C">
      <w:trPr>
        <w:trHeight w:hRule="exact" w:val="936"/>
      </w:trPr>
      <w:tc>
        <w:tcPr>
          <w:tcW w:w="1361" w:type="dxa"/>
          <w:tcMar>
            <w:left w:w="0" w:type="dxa"/>
            <w:right w:w="0" w:type="dxa"/>
          </w:tcMar>
        </w:tcPr>
        <w:p w14:paraId="7B3FDF44" w14:textId="77777777" w:rsidR="008A0A52" w:rsidRPr="00B8518B" w:rsidRDefault="008A0A52"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6295107" wp14:editId="7578F31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8348F"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8A0A52" w:rsidRDefault="008A0A52" w:rsidP="00FC6389">
          <w:pPr>
            <w:pStyle w:val="Zpat"/>
          </w:pPr>
        </w:p>
      </w:tc>
      <w:tc>
        <w:tcPr>
          <w:tcW w:w="5698" w:type="dxa"/>
          <w:shd w:val="clear" w:color="auto" w:fill="auto"/>
          <w:tcMar>
            <w:left w:w="0" w:type="dxa"/>
            <w:right w:w="0" w:type="dxa"/>
          </w:tcMar>
        </w:tcPr>
        <w:p w14:paraId="2F1DF8B5" w14:textId="77777777" w:rsidR="008A0A52" w:rsidRPr="00D6163D" w:rsidRDefault="008A0A52" w:rsidP="00FC6389">
          <w:pPr>
            <w:pStyle w:val="Druhdokumentu"/>
          </w:pPr>
        </w:p>
      </w:tc>
    </w:tr>
    <w:tr w:rsidR="008A0A52" w14:paraId="28773BD5" w14:textId="77777777" w:rsidTr="00F64786">
      <w:trPr>
        <w:trHeight w:hRule="exact" w:val="452"/>
      </w:trPr>
      <w:tc>
        <w:tcPr>
          <w:tcW w:w="1361" w:type="dxa"/>
          <w:tcMar>
            <w:left w:w="0" w:type="dxa"/>
            <w:right w:w="0" w:type="dxa"/>
          </w:tcMar>
        </w:tcPr>
        <w:p w14:paraId="0967DDA2" w14:textId="77777777" w:rsidR="008A0A52" w:rsidRPr="00B8518B" w:rsidRDefault="008A0A52" w:rsidP="00FC6389">
          <w:pPr>
            <w:pStyle w:val="Zpat"/>
            <w:rPr>
              <w:rStyle w:val="slostrnky"/>
            </w:rPr>
          </w:pPr>
        </w:p>
      </w:tc>
      <w:tc>
        <w:tcPr>
          <w:tcW w:w="3458" w:type="dxa"/>
          <w:shd w:val="clear" w:color="auto" w:fill="auto"/>
          <w:tcMar>
            <w:left w:w="0" w:type="dxa"/>
            <w:right w:w="0" w:type="dxa"/>
          </w:tcMar>
        </w:tcPr>
        <w:p w14:paraId="70AE4E57" w14:textId="77777777" w:rsidR="008A0A52" w:rsidRDefault="008A0A52" w:rsidP="00FC6389">
          <w:pPr>
            <w:pStyle w:val="Zpat"/>
          </w:pPr>
        </w:p>
      </w:tc>
      <w:tc>
        <w:tcPr>
          <w:tcW w:w="5698" w:type="dxa"/>
          <w:shd w:val="clear" w:color="auto" w:fill="auto"/>
          <w:tcMar>
            <w:left w:w="0" w:type="dxa"/>
            <w:right w:w="0" w:type="dxa"/>
          </w:tcMar>
        </w:tcPr>
        <w:p w14:paraId="6A004C2D" w14:textId="77777777" w:rsidR="008A0A52" w:rsidRDefault="008A0A52" w:rsidP="00FC6389">
          <w:pPr>
            <w:pStyle w:val="Druhdokumentu"/>
            <w:rPr>
              <w:noProof/>
            </w:rPr>
          </w:pPr>
        </w:p>
      </w:tc>
    </w:tr>
  </w:tbl>
  <w:p w14:paraId="013F19EC" w14:textId="77777777" w:rsidR="008A0A52" w:rsidRPr="00D6163D" w:rsidRDefault="008A0A52"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19E4F619" wp14:editId="3C12358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E4F1F"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Pr="00AE589A">
        <w:rPr>
          <w:noProof/>
          <w:lang w:eastAsia="cs-CZ"/>
        </w:rPr>
        <w:drawing>
          <wp:anchor distT="0" distB="0" distL="114300" distR="114300" simplePos="0" relativeHeight="251660800" behindDoc="0" locked="1" layoutInCell="1" allowOverlap="1" wp14:anchorId="4B30FB30" wp14:editId="219C9892">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6CD22768" w14:textId="77777777" w:rsidR="008A0A52" w:rsidRPr="00460660" w:rsidRDefault="008A0A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F0306D"/>
    <w:multiLevelType w:val="hybridMultilevel"/>
    <w:tmpl w:val="02C0C6C8"/>
    <w:lvl w:ilvl="0" w:tplc="E35266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7"/>
  </w:num>
  <w:num w:numId="2">
    <w:abstractNumId w:val="2"/>
  </w:num>
  <w:num w:numId="3">
    <w:abstractNumId w:val="10"/>
  </w:num>
  <w:num w:numId="4">
    <w:abstractNumId w:val="21"/>
  </w:num>
  <w:num w:numId="5">
    <w:abstractNumId w:val="0"/>
  </w:num>
  <w:num w:numId="6">
    <w:abstractNumId w:val="14"/>
  </w:num>
  <w:num w:numId="7">
    <w:abstractNumId w:val="20"/>
  </w:num>
  <w:num w:numId="8">
    <w:abstractNumId w:val="22"/>
  </w:num>
  <w:num w:numId="9">
    <w:abstractNumId w:val="15"/>
  </w:num>
  <w:num w:numId="10">
    <w:abstractNumId w:val="18"/>
  </w:num>
  <w:num w:numId="11">
    <w:abstractNumId w:val="11"/>
  </w:num>
  <w:num w:numId="12">
    <w:abstractNumId w:val="6"/>
  </w:num>
  <w:num w:numId="13">
    <w:abstractNumId w:val="16"/>
  </w:num>
  <w:num w:numId="14">
    <w:abstractNumId w:val="3"/>
  </w:num>
  <w:num w:numId="15">
    <w:abstractNumId w:val="8"/>
  </w:num>
  <w:num w:numId="16">
    <w:abstractNumId w:val="23"/>
  </w:num>
  <w:num w:numId="17">
    <w:abstractNumId w:val="17"/>
  </w:num>
  <w:num w:numId="18">
    <w:abstractNumId w:val="5"/>
  </w:num>
  <w:num w:numId="19">
    <w:abstractNumId w:val="1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num>
  <w:num w:numId="24">
    <w:abstractNumId w:val="24"/>
  </w:num>
  <w:num w:numId="25">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4B1D"/>
    <w:rsid w:val="000167B5"/>
    <w:rsid w:val="00033432"/>
    <w:rsid w:val="000335CC"/>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04AA"/>
    <w:rsid w:val="00207DF5"/>
    <w:rsid w:val="0021274A"/>
    <w:rsid w:val="00222429"/>
    <w:rsid w:val="002631C4"/>
    <w:rsid w:val="00267369"/>
    <w:rsid w:val="0026785D"/>
    <w:rsid w:val="002C31BF"/>
    <w:rsid w:val="002D14E6"/>
    <w:rsid w:val="002E0CD7"/>
    <w:rsid w:val="002F026B"/>
    <w:rsid w:val="00357BC6"/>
    <w:rsid w:val="0037111D"/>
    <w:rsid w:val="003914E9"/>
    <w:rsid w:val="003937FF"/>
    <w:rsid w:val="003956C6"/>
    <w:rsid w:val="003E6B9A"/>
    <w:rsid w:val="003E75CE"/>
    <w:rsid w:val="0041380F"/>
    <w:rsid w:val="00450F07"/>
    <w:rsid w:val="00453CD3"/>
    <w:rsid w:val="00455BC7"/>
    <w:rsid w:val="00460660"/>
    <w:rsid w:val="004609D5"/>
    <w:rsid w:val="00460CCB"/>
    <w:rsid w:val="00477370"/>
    <w:rsid w:val="00483F34"/>
    <w:rsid w:val="00486107"/>
    <w:rsid w:val="00491827"/>
    <w:rsid w:val="004926B0"/>
    <w:rsid w:val="004A7C69"/>
    <w:rsid w:val="004B0C6C"/>
    <w:rsid w:val="004C4399"/>
    <w:rsid w:val="004C69ED"/>
    <w:rsid w:val="004C787C"/>
    <w:rsid w:val="004E4112"/>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05796"/>
    <w:rsid w:val="006104F6"/>
    <w:rsid w:val="0061068E"/>
    <w:rsid w:val="00621F7A"/>
    <w:rsid w:val="00660AD3"/>
    <w:rsid w:val="006701EE"/>
    <w:rsid w:val="00682FEC"/>
    <w:rsid w:val="00694044"/>
    <w:rsid w:val="006974BB"/>
    <w:rsid w:val="006A5570"/>
    <w:rsid w:val="006A689C"/>
    <w:rsid w:val="006B3D79"/>
    <w:rsid w:val="006C44F4"/>
    <w:rsid w:val="006E0578"/>
    <w:rsid w:val="006E314D"/>
    <w:rsid w:val="006E7F06"/>
    <w:rsid w:val="006F5764"/>
    <w:rsid w:val="00710723"/>
    <w:rsid w:val="00723ED1"/>
    <w:rsid w:val="00735ED4"/>
    <w:rsid w:val="00743525"/>
    <w:rsid w:val="00750F5C"/>
    <w:rsid w:val="007531A0"/>
    <w:rsid w:val="0076286B"/>
    <w:rsid w:val="00764595"/>
    <w:rsid w:val="00766846"/>
    <w:rsid w:val="0077673A"/>
    <w:rsid w:val="007846E1"/>
    <w:rsid w:val="007B570C"/>
    <w:rsid w:val="007E4A6E"/>
    <w:rsid w:val="007F56A7"/>
    <w:rsid w:val="00807DD0"/>
    <w:rsid w:val="00813F11"/>
    <w:rsid w:val="00837A99"/>
    <w:rsid w:val="00873EEC"/>
    <w:rsid w:val="00891334"/>
    <w:rsid w:val="008A0A52"/>
    <w:rsid w:val="008A3568"/>
    <w:rsid w:val="008D03B9"/>
    <w:rsid w:val="008D5ABC"/>
    <w:rsid w:val="008E7782"/>
    <w:rsid w:val="008F13B4"/>
    <w:rsid w:val="008F18D6"/>
    <w:rsid w:val="00904780"/>
    <w:rsid w:val="009113A8"/>
    <w:rsid w:val="00922385"/>
    <w:rsid w:val="009223DF"/>
    <w:rsid w:val="00936091"/>
    <w:rsid w:val="00940D8A"/>
    <w:rsid w:val="00962258"/>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44328"/>
    <w:rsid w:val="00A537E2"/>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21061"/>
    <w:rsid w:val="00D316A7"/>
    <w:rsid w:val="00D4108E"/>
    <w:rsid w:val="00D41E04"/>
    <w:rsid w:val="00D6163D"/>
    <w:rsid w:val="00D62145"/>
    <w:rsid w:val="00D63009"/>
    <w:rsid w:val="00D831A3"/>
    <w:rsid w:val="00D902AD"/>
    <w:rsid w:val="00DA6ABF"/>
    <w:rsid w:val="00DA6FFE"/>
    <w:rsid w:val="00DC3110"/>
    <w:rsid w:val="00DD46F3"/>
    <w:rsid w:val="00DD58A6"/>
    <w:rsid w:val="00DE56F2"/>
    <w:rsid w:val="00DE638E"/>
    <w:rsid w:val="00DF116D"/>
    <w:rsid w:val="00E077E6"/>
    <w:rsid w:val="00E22492"/>
    <w:rsid w:val="00E800D0"/>
    <w:rsid w:val="00E824F1"/>
    <w:rsid w:val="00EB104F"/>
    <w:rsid w:val="00ED14BD"/>
    <w:rsid w:val="00F01440"/>
    <w:rsid w:val="00F01F4A"/>
    <w:rsid w:val="00F01FED"/>
    <w:rsid w:val="00F12DEC"/>
    <w:rsid w:val="00F1715C"/>
    <w:rsid w:val="00F310F8"/>
    <w:rsid w:val="00F35939"/>
    <w:rsid w:val="00F36973"/>
    <w:rsid w:val="00F45607"/>
    <w:rsid w:val="00F50EFC"/>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0"/>
      </w:numPr>
      <w:spacing w:after="120"/>
      <w:jc w:val="both"/>
    </w:pPr>
  </w:style>
  <w:style w:type="paragraph" w:customStyle="1" w:styleId="Nadpis1-1">
    <w:name w:val="_Nadpis_1-1"/>
    <w:basedOn w:val="Normln"/>
    <w:rsid w:val="00F36973"/>
    <w:pPr>
      <w:keepNext/>
      <w:numPr>
        <w:numId w:val="20"/>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1"/>
      </w:numPr>
      <w:spacing w:after="120"/>
      <w:jc w:val="both"/>
    </w:pPr>
  </w:style>
  <w:style w:type="paragraph" w:customStyle="1" w:styleId="Odrka1-2-">
    <w:name w:val="_Odrážka_1-2_-"/>
    <w:basedOn w:val="Normln"/>
    <w:rsid w:val="00F36973"/>
    <w:pPr>
      <w:numPr>
        <w:ilvl w:val="1"/>
        <w:numId w:val="21"/>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1"/>
      </w:numPr>
      <w:spacing w:after="60"/>
      <w:jc w:val="both"/>
    </w:pPr>
    <w:rPr>
      <w:rFonts w:ascii="Calibri" w:hAnsi="Calibri" w:cs="Calibri"/>
      <w:sz w:val="22"/>
      <w:szCs w:val="22"/>
    </w:rPr>
  </w:style>
  <w:style w:type="paragraph" w:customStyle="1" w:styleId="Text1-2">
    <w:name w:val="_Text_1-2"/>
    <w:basedOn w:val="Normln"/>
    <w:rsid w:val="00F36973"/>
    <w:pPr>
      <w:numPr>
        <w:ilvl w:val="2"/>
        <w:numId w:val="20"/>
      </w:numPr>
      <w:spacing w:after="120"/>
      <w:ind w:left="3572" w:hanging="360"/>
      <w:jc w:val="both"/>
    </w:pPr>
    <w:rPr>
      <w:rFonts w:ascii="Calibri" w:hAnsi="Calibri" w:cs="Calibri"/>
      <w:sz w:val="22"/>
      <w:szCs w:val="22"/>
    </w:rPr>
  </w:style>
  <w:style w:type="paragraph" w:styleId="Zkladntext2">
    <w:name w:val="Body Text 2"/>
    <w:basedOn w:val="Normln"/>
    <w:link w:val="Zkladntext2Char"/>
    <w:uiPriority w:val="99"/>
    <w:semiHidden/>
    <w:unhideWhenUsed/>
    <w:rsid w:val="008A0A52"/>
    <w:pPr>
      <w:spacing w:after="120" w:line="480" w:lineRule="auto"/>
    </w:pPr>
  </w:style>
  <w:style w:type="character" w:customStyle="1" w:styleId="Zkladntext2Char">
    <w:name w:val="Základní text 2 Char"/>
    <w:basedOn w:val="Standardnpsmoodstavce"/>
    <w:link w:val="Zkladntext2"/>
    <w:uiPriority w:val="99"/>
    <w:semiHidden/>
    <w:rsid w:val="008A0A52"/>
  </w:style>
  <w:style w:type="character" w:customStyle="1" w:styleId="OdstavecseseznamemChar">
    <w:name w:val="Odstavec se seznamem Char"/>
    <w:basedOn w:val="Standardnpsmoodstavce"/>
    <w:link w:val="Odstavecseseznamem"/>
    <w:uiPriority w:val="34"/>
    <w:rsid w:val="00605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55652">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schemas.microsoft.com/office/2006/documentManagement/types"/>
    <ds:schemaRef ds:uri="http://schemas.microsoft.com/sharepoint/v3/field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0E69F1-66BF-44EF-AFC3-43822F76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34</TotalTime>
  <Pages>15</Pages>
  <Words>6989</Words>
  <Characters>41237</Characters>
  <Application>Microsoft Office Word</Application>
  <DocSecurity>0</DocSecurity>
  <Lines>343</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10</cp:revision>
  <cp:lastPrinted>2021-11-04T12:52:00Z</cp:lastPrinted>
  <dcterms:created xsi:type="dcterms:W3CDTF">2021-11-04T08:56:00Z</dcterms:created>
  <dcterms:modified xsi:type="dcterms:W3CDTF">2021-11-04T12:53:00Z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